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009CD" w14:textId="44B25E5A" w:rsidR="00A63308" w:rsidRPr="00BB4922" w:rsidRDefault="00A63308" w:rsidP="00656AE1">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46516F8A" w14:textId="06BC7DC4" w:rsidR="0071145F" w:rsidRPr="0071145F" w:rsidRDefault="0071145F" w:rsidP="00656AE1">
      <w:pPr>
        <w:pStyle w:val="NormalWeb"/>
        <w:pBdr>
          <w:top w:val="single" w:sz="4" w:space="1" w:color="auto"/>
          <w:left w:val="single" w:sz="4" w:space="4" w:color="auto"/>
          <w:bottom w:val="single" w:sz="4" w:space="1" w:color="auto"/>
          <w:right w:val="single" w:sz="4" w:space="4" w:color="auto"/>
        </w:pBdr>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656AE1">
      <w:pPr>
        <w:pStyle w:val="NormalWeb"/>
        <w:pBdr>
          <w:top w:val="single" w:sz="4" w:space="1" w:color="auto"/>
          <w:left w:val="single" w:sz="4" w:space="4" w:color="auto"/>
          <w:bottom w:val="single" w:sz="4" w:space="1" w:color="auto"/>
          <w:right w:val="single" w:sz="4" w:space="4" w:color="auto"/>
        </w:pBdr>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656AE1">
      <w:pPr>
        <w:pStyle w:val="NormalWeb"/>
        <w:pBdr>
          <w:top w:val="single" w:sz="4" w:space="1" w:color="auto"/>
          <w:left w:val="single" w:sz="4" w:space="4" w:color="auto"/>
          <w:bottom w:val="single" w:sz="4" w:space="1" w:color="auto"/>
          <w:right w:val="single" w:sz="4" w:space="4" w:color="auto"/>
        </w:pBdr>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656AE1">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73810D3E" w14:textId="77777777" w:rsidR="00F33664" w:rsidRPr="002B6CCB" w:rsidRDefault="00F33664" w:rsidP="00656AE1">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38E5E8E7" w14:textId="17109109" w:rsidR="009F2020" w:rsidRPr="002B6CCB" w:rsidRDefault="00B247C2" w:rsidP="00656AE1">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656AE1">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067E96EE" w14:textId="77777777" w:rsidR="004E4C23" w:rsidRPr="002B6CCB" w:rsidRDefault="004E4C23" w:rsidP="00656AE1">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4170DF89" w14:textId="77777777" w:rsidR="004E4C23" w:rsidRPr="002B6CCB" w:rsidRDefault="004E4C23" w:rsidP="00656AE1">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223C51A7" w14:textId="77777777" w:rsidR="00A63308" w:rsidRPr="002B6CCB" w:rsidRDefault="00F33664" w:rsidP="00656AE1">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656AE1">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6E541105" w14:textId="77777777" w:rsidR="00F33664" w:rsidRPr="002B6CCB" w:rsidRDefault="00F33664" w:rsidP="00656AE1">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2A1DCF59" w14:textId="77777777" w:rsidR="00F33664" w:rsidRPr="002B6CCB" w:rsidRDefault="00F33664" w:rsidP="00656AE1">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54A85DC6" w14:textId="34B64E4B" w:rsidR="007E1ACA" w:rsidRPr="00F61C47" w:rsidRDefault="007E1ACA" w:rsidP="00656AE1">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BB4922">
        <w:rPr>
          <w:rFonts w:cstheme="minorHAnsi"/>
          <w:sz w:val="24"/>
          <w:szCs w:val="24"/>
          <w:lang w:val="en-US"/>
        </w:rPr>
        <w:t xml:space="preserve">Investigation of the practice of dumping in </w:t>
      </w:r>
      <w:r w:rsidR="00B423AF" w:rsidRPr="00BC6719">
        <w:rPr>
          <w:rFonts w:cstheme="minorHAnsi"/>
          <w:sz w:val="24"/>
          <w:szCs w:val="24"/>
          <w:lang w:val="en-US"/>
        </w:rPr>
        <w:t>seamless carbon steel pipes for conduction (line pipe), for use in oil or gas lines, with an external diameter not exceeding 5 (five) nominal inches (141.3 mm)</w:t>
      </w:r>
      <w:r w:rsidR="00A8101A">
        <w:rPr>
          <w:rFonts w:cstheme="minorHAnsi"/>
          <w:sz w:val="24"/>
          <w:szCs w:val="24"/>
          <w:lang w:val="en-US"/>
        </w:rPr>
        <w:t xml:space="preserve">, </w:t>
      </w:r>
      <w:r w:rsidR="00A8101A" w:rsidRPr="00BC6719">
        <w:rPr>
          <w:rFonts w:cstheme="minorHAnsi"/>
          <w:sz w:val="24"/>
          <w:szCs w:val="24"/>
          <w:lang w:val="en-US"/>
        </w:rPr>
        <w:t>usually classified under subitem(s) 7304.19.00</w:t>
      </w:r>
      <w:r w:rsidRPr="00BB4922">
        <w:rPr>
          <w:rFonts w:cstheme="minorHAnsi"/>
          <w:color w:val="FF0000"/>
          <w:sz w:val="24"/>
          <w:szCs w:val="24"/>
          <w:lang w:val="en-US"/>
        </w:rPr>
        <w:t xml:space="preserve"> </w:t>
      </w:r>
      <w:r w:rsidRPr="00BB4922">
        <w:rPr>
          <w:rFonts w:cstheme="minorHAnsi"/>
          <w:sz w:val="24"/>
          <w:szCs w:val="24"/>
          <w:lang w:val="en-US"/>
        </w:rPr>
        <w:t xml:space="preserve">of the MERCOSUR Common Nomenclature (NCM – Nomenclatura Comum do MERCOSUL), </w:t>
      </w:r>
      <w:r w:rsidR="00C26D11" w:rsidRPr="00F61C47">
        <w:rPr>
          <w:rFonts w:cstheme="minorHAnsi"/>
          <w:sz w:val="24"/>
          <w:szCs w:val="24"/>
          <w:lang w:val="en-US"/>
        </w:rPr>
        <w:t xml:space="preserve">originating in </w:t>
      </w:r>
      <w:r w:rsidR="00E95E0E" w:rsidRPr="00F61C47">
        <w:rPr>
          <w:rFonts w:cstheme="minorHAnsi"/>
          <w:sz w:val="24"/>
          <w:szCs w:val="24"/>
          <w:lang w:val="en-US"/>
        </w:rPr>
        <w:t>Mala</w:t>
      </w:r>
      <w:r w:rsidR="00A8101A" w:rsidRPr="00F61C47">
        <w:rPr>
          <w:rFonts w:cstheme="minorHAnsi"/>
          <w:sz w:val="24"/>
          <w:szCs w:val="24"/>
          <w:lang w:val="en-US"/>
        </w:rPr>
        <w:t>y</w:t>
      </w:r>
      <w:r w:rsidR="00E95E0E" w:rsidRPr="00F61C47">
        <w:rPr>
          <w:rFonts w:cstheme="minorHAnsi"/>
          <w:sz w:val="24"/>
          <w:szCs w:val="24"/>
          <w:lang w:val="en-US"/>
        </w:rPr>
        <w:t>sia, India and Thailand</w:t>
      </w:r>
      <w:r w:rsidRPr="00F61C47">
        <w:rPr>
          <w:rFonts w:cstheme="minorHAnsi"/>
          <w:sz w:val="24"/>
          <w:szCs w:val="24"/>
          <w:lang w:val="en-US"/>
        </w:rPr>
        <w:t>, and of injury to the domestic industry due to such practice.</w:t>
      </w:r>
    </w:p>
    <w:p w14:paraId="5A2269F7" w14:textId="77777777" w:rsidR="00A63308" w:rsidRPr="00F61C47" w:rsidRDefault="00A63308" w:rsidP="00656AE1">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75481E4A" w14:textId="77777777" w:rsidR="001D6577" w:rsidRPr="00F61C47" w:rsidRDefault="001D6577" w:rsidP="00656AE1">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0BD53C18" w14:textId="77777777" w:rsidR="00F61C47" w:rsidRPr="00F61C47" w:rsidRDefault="00F61C47" w:rsidP="00656AE1">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3BF7670D" w14:textId="77777777" w:rsidR="00A63308" w:rsidRPr="00F61C47" w:rsidRDefault="00A63308" w:rsidP="00656AE1">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60369F29" w14:textId="1EC23260" w:rsidR="00BB4922" w:rsidRPr="00F61C47" w:rsidRDefault="00BB4922" w:rsidP="00656AE1">
      <w:pPr>
        <w:pBdr>
          <w:top w:val="single" w:sz="4" w:space="1" w:color="auto"/>
          <w:left w:val="single" w:sz="4" w:space="4" w:color="auto"/>
          <w:bottom w:val="single" w:sz="4" w:space="1" w:color="auto"/>
          <w:right w:val="single" w:sz="4" w:space="4" w:color="auto"/>
        </w:pBdr>
        <w:spacing w:after="0"/>
        <w:jc w:val="center"/>
        <w:rPr>
          <w:rFonts w:cstheme="minorHAnsi"/>
          <w:sz w:val="24"/>
          <w:szCs w:val="24"/>
          <w:lang w:val="en-US"/>
        </w:rPr>
      </w:pPr>
      <w:bookmarkStart w:id="0" w:name="_Hlk80261779"/>
      <w:r w:rsidRPr="00F61C47">
        <w:rPr>
          <w:rFonts w:cstheme="minorHAnsi"/>
          <w:sz w:val="24"/>
          <w:szCs w:val="24"/>
          <w:lang w:val="en-US"/>
        </w:rPr>
        <w:t xml:space="preserve">Process Sei No </w:t>
      </w:r>
      <w:r w:rsidR="00B47493" w:rsidRPr="00B47A6A">
        <w:rPr>
          <w:rFonts w:ascii="Calibri" w:hAnsi="Calibri" w:cs="Calibri"/>
          <w:sz w:val="24"/>
          <w:szCs w:val="24"/>
          <w:lang w:val="en-US"/>
        </w:rPr>
        <w:t>19972.000813/</w:t>
      </w:r>
      <w:r w:rsidR="00B47493" w:rsidRPr="00B47A6A">
        <w:rPr>
          <w:rFonts w:cstheme="minorHAnsi"/>
          <w:sz w:val="24"/>
          <w:szCs w:val="24"/>
          <w:lang w:val="en-US"/>
        </w:rPr>
        <w:t>2025-05</w:t>
      </w:r>
      <w:r w:rsidR="00D538D4" w:rsidRPr="00F61C47">
        <w:rPr>
          <w:rFonts w:cstheme="minorHAnsi"/>
          <w:sz w:val="24"/>
          <w:szCs w:val="24"/>
          <w:lang w:val="en"/>
        </w:rPr>
        <w:t xml:space="preserve"> restricted and </w:t>
      </w:r>
      <w:r w:rsidR="00B47A6A" w:rsidRPr="00B47A6A">
        <w:rPr>
          <w:rFonts w:cstheme="minorHAnsi"/>
          <w:sz w:val="24"/>
          <w:szCs w:val="24"/>
          <w:lang w:val="en-US"/>
        </w:rPr>
        <w:t xml:space="preserve">19972.000814/2025-41 </w:t>
      </w:r>
      <w:r w:rsidRPr="00F61C47">
        <w:rPr>
          <w:rFonts w:cstheme="minorHAnsi"/>
          <w:sz w:val="24"/>
          <w:szCs w:val="24"/>
          <w:lang w:val="en-US"/>
        </w:rPr>
        <w:t>confidentia</w:t>
      </w:r>
      <w:bookmarkEnd w:id="0"/>
      <w:r w:rsidRPr="00F61C47">
        <w:rPr>
          <w:rFonts w:cstheme="minorHAnsi"/>
          <w:sz w:val="24"/>
          <w:szCs w:val="24"/>
          <w:lang w:val="en-US"/>
        </w:rPr>
        <w:t xml:space="preserve">l </w:t>
      </w:r>
    </w:p>
    <w:p w14:paraId="38DE6C6C" w14:textId="0234C1A6" w:rsidR="007E1ACA" w:rsidRPr="00F61C47" w:rsidRDefault="007E1ACA" w:rsidP="00656AE1">
      <w:pPr>
        <w:pBdr>
          <w:top w:val="single" w:sz="4" w:space="1" w:color="auto"/>
          <w:left w:val="single" w:sz="4" w:space="4" w:color="auto"/>
          <w:bottom w:val="single" w:sz="4" w:space="1" w:color="auto"/>
          <w:right w:val="single" w:sz="4" w:space="4" w:color="auto"/>
        </w:pBdr>
        <w:spacing w:after="0"/>
        <w:jc w:val="center"/>
        <w:rPr>
          <w:rFonts w:cstheme="minorHAnsi"/>
          <w:sz w:val="24"/>
          <w:szCs w:val="24"/>
          <w:lang w:val="en-US"/>
        </w:rPr>
      </w:pPr>
      <w:r w:rsidRPr="00F61C47">
        <w:rPr>
          <w:rFonts w:cstheme="minorHAnsi"/>
          <w:sz w:val="24"/>
          <w:szCs w:val="24"/>
          <w:lang w:val="en-US"/>
        </w:rPr>
        <w:t xml:space="preserve">Contact: (+55 61) 2027- </w:t>
      </w:r>
      <w:r w:rsidR="00D538D4" w:rsidRPr="00F61C47">
        <w:rPr>
          <w:rFonts w:cstheme="minorHAnsi"/>
          <w:sz w:val="24"/>
          <w:szCs w:val="24"/>
          <w:lang w:val="en-US"/>
        </w:rPr>
        <w:t>7770</w:t>
      </w:r>
      <w:r w:rsidRPr="00F61C47">
        <w:rPr>
          <w:rFonts w:cstheme="minorHAnsi"/>
          <w:sz w:val="24"/>
          <w:szCs w:val="24"/>
          <w:lang w:val="en-US"/>
        </w:rPr>
        <w:t xml:space="preserve"> or </w:t>
      </w:r>
      <w:r w:rsidR="00F61C47" w:rsidRPr="00F61C47">
        <w:rPr>
          <w:rFonts w:cstheme="minorHAnsi"/>
          <w:sz w:val="24"/>
          <w:szCs w:val="24"/>
          <w:lang w:val="en-US"/>
        </w:rPr>
        <w:t>tubosdeconducao_original@mdic.gov.br</w:t>
      </w:r>
    </w:p>
    <w:p w14:paraId="33C9A1A7" w14:textId="77777777" w:rsidR="00C00306" w:rsidRPr="00A35AE0" w:rsidRDefault="00C00306" w:rsidP="00656AE1">
      <w:pPr>
        <w:pBdr>
          <w:top w:val="single" w:sz="4" w:space="1" w:color="auto"/>
          <w:left w:val="single" w:sz="4" w:space="4" w:color="auto"/>
          <w:bottom w:val="single" w:sz="4" w:space="1" w:color="auto"/>
          <w:right w:val="single" w:sz="4" w:space="4" w:color="auto"/>
        </w:pBdr>
        <w:jc w:val="center"/>
        <w:rPr>
          <w:rFonts w:cstheme="minorHAnsi"/>
          <w:sz w:val="24"/>
          <w:szCs w:val="24"/>
          <w:lang w:val="en-US"/>
        </w:rPr>
      </w:pPr>
    </w:p>
    <w:p w14:paraId="44CD344E" w14:textId="77777777" w:rsidR="000D414E" w:rsidRDefault="000D414E" w:rsidP="003D2FA9">
      <w:pPr>
        <w:jc w:val="center"/>
        <w:rPr>
          <w:rFonts w:cstheme="minorHAnsi"/>
          <w:b/>
          <w:sz w:val="24"/>
          <w:szCs w:val="24"/>
          <w:lang w:val="en-US"/>
        </w:rPr>
      </w:pPr>
    </w:p>
    <w:p w14:paraId="594B5EEE" w14:textId="790EB89C" w:rsidR="003D2FA9" w:rsidRPr="00BB4922" w:rsidRDefault="003D2FA9" w:rsidP="000D414E">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GENERAL INSTRUCTIONS</w:t>
      </w:r>
    </w:p>
    <w:p w14:paraId="3B85B371" w14:textId="5E34B300"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r w:rsidR="00D61F6D" w:rsidRPr="00BC6719">
        <w:rPr>
          <w:rFonts w:cstheme="minorHAnsi"/>
          <w:sz w:val="24"/>
          <w:szCs w:val="24"/>
          <w:lang w:val="en-US"/>
        </w:rPr>
        <w:t>seamless carbon steel pipes for conduction (line pipe), for use in oil or gas lines, with an external diameter not exceeding 5 (five) nominal inches (141.3 mm), usually classified under subitem</w:t>
      </w:r>
      <w:r w:rsidR="00D61F6D">
        <w:rPr>
          <w:rFonts w:cstheme="minorHAnsi"/>
          <w:sz w:val="24"/>
          <w:szCs w:val="24"/>
          <w:lang w:val="en-US"/>
        </w:rPr>
        <w:t xml:space="preserve"> </w:t>
      </w:r>
      <w:r w:rsidR="00D61F6D" w:rsidRPr="00BC6719">
        <w:rPr>
          <w:rFonts w:cstheme="minorHAnsi"/>
          <w:sz w:val="24"/>
          <w:szCs w:val="24"/>
          <w:lang w:val="en-US"/>
        </w:rPr>
        <w:t>7304.19.00</w:t>
      </w:r>
      <w:r w:rsidR="005A172D">
        <w:rPr>
          <w:rFonts w:cstheme="minorHAnsi"/>
          <w:bCs/>
          <w:sz w:val="24"/>
          <w:szCs w:val="24"/>
          <w:lang w:val="en-US"/>
        </w:rPr>
        <w:t xml:space="preserve"> of the </w:t>
      </w:r>
      <w:r w:rsidRPr="00BB4922">
        <w:rPr>
          <w:rFonts w:eastAsia="Times New Roman" w:cstheme="minorHAnsi"/>
          <w:bCs/>
          <w:sz w:val="24"/>
          <w:szCs w:val="24"/>
          <w:lang w:val="en-US" w:eastAsia="pt-BR"/>
        </w:rPr>
        <w:t>Mercosur Common Nomeclature (NCM – Nomenclatura Comum do MERCOSUL)</w:t>
      </w:r>
      <w:r w:rsidRPr="00BB4922">
        <w:rPr>
          <w:rFonts w:eastAsia="Times New Roman" w:cstheme="minorHAnsi"/>
          <w:sz w:val="24"/>
          <w:szCs w:val="24"/>
          <w:lang w:val="en-US" w:eastAsia="pt-BR"/>
        </w:rPr>
        <w:t xml:space="preserve">, </w:t>
      </w:r>
      <w:r w:rsidR="00F858D9">
        <w:rPr>
          <w:rFonts w:ascii="Calibri" w:hAnsi="Calibri" w:cs="Calibri"/>
          <w:snapToGrid w:val="0"/>
          <w:sz w:val="24"/>
          <w:szCs w:val="24"/>
          <w:lang w:val="en-US"/>
        </w:rPr>
        <w:t>originating in</w:t>
      </w:r>
      <w:r w:rsidR="00F858D9" w:rsidRPr="00BB4922">
        <w:rPr>
          <w:rFonts w:eastAsia="Times New Roman" w:cstheme="minorHAnsi"/>
          <w:color w:val="FF0000"/>
          <w:sz w:val="24"/>
          <w:szCs w:val="24"/>
          <w:lang w:val="en-US" w:eastAsia="pt-BR"/>
        </w:rPr>
        <w:t xml:space="preserve"> </w:t>
      </w:r>
      <w:r w:rsidR="005A172D" w:rsidRPr="00F61C47">
        <w:rPr>
          <w:rFonts w:cstheme="minorHAnsi"/>
          <w:sz w:val="24"/>
          <w:szCs w:val="24"/>
          <w:lang w:val="en-US"/>
        </w:rPr>
        <w:t>Malaysia, India and Thailand</w:t>
      </w:r>
      <w:r w:rsidR="00765DD6" w:rsidRPr="00BB4922">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w:t>
      </w:r>
      <w:proofErr w:type="gramStart"/>
      <w:r w:rsidR="003D2FA9" w:rsidRPr="00BB4922">
        <w:rPr>
          <w:rFonts w:cstheme="minorHAnsi"/>
          <w:sz w:val="24"/>
          <w:szCs w:val="24"/>
          <w:lang w:val="en-US"/>
        </w:rPr>
        <w:t xml:space="preserve">an </w:t>
      </w:r>
      <w:r w:rsidR="00A002CC" w:rsidRPr="00BB4922">
        <w:rPr>
          <w:rFonts w:cstheme="minorHAnsi"/>
          <w:sz w:val="24"/>
          <w:szCs w:val="24"/>
          <w:lang w:val="en-US"/>
        </w:rPr>
        <w:t>eventual</w:t>
      </w:r>
      <w:proofErr w:type="gramEnd"/>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lastRenderedPageBreak/>
        <w:t xml:space="preserve">In case there is an on-the-spot verification, during the procedure, DECOM may request the company to reproduce in real-time all the steps necessary </w:t>
      </w:r>
      <w:proofErr w:type="gramStart"/>
      <w:r>
        <w:rPr>
          <w:rFonts w:ascii="Calibri" w:hAnsi="Calibri" w:cs="Calibri"/>
          <w:sz w:val="24"/>
          <w:szCs w:val="24"/>
          <w:lang w:val="en-US"/>
        </w:rPr>
        <w:t>to</w:t>
      </w:r>
      <w:proofErr w:type="gramEnd"/>
      <w:r>
        <w:rPr>
          <w:rFonts w:ascii="Calibri" w:hAnsi="Calibri" w:cs="Calibri"/>
          <w:sz w:val="24"/>
          <w:szCs w:val="24"/>
          <w:lang w:val="en-US"/>
        </w:rPr>
        <w:t xml:space="preserve">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Both </w:t>
      </w:r>
      <w:proofErr w:type="gramStart"/>
      <w:r w:rsidRPr="00BB4922">
        <w:rPr>
          <w:rFonts w:cstheme="minorHAnsi"/>
          <w:sz w:val="24"/>
          <w:szCs w:val="24"/>
          <w:lang w:val="en-US"/>
        </w:rPr>
        <w:t>justification</w:t>
      </w:r>
      <w:proofErr w:type="gramEnd"/>
      <w:r w:rsidRPr="00BB4922">
        <w:rPr>
          <w:rFonts w:cstheme="minorHAnsi"/>
          <w:sz w:val="24"/>
          <w:szCs w:val="24"/>
          <w:lang w:val="en-US"/>
        </w:rPr>
        <w:t xml:space="preserve">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323BC0D9"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“peticionamento intercorrente”</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B47A6A" w:rsidRPr="00B47A6A">
        <w:rPr>
          <w:rFonts w:ascii="Calibri" w:hAnsi="Calibri" w:cs="Calibri"/>
          <w:sz w:val="24"/>
          <w:szCs w:val="24"/>
          <w:lang w:val="en-US"/>
        </w:rPr>
        <w:t>19972.000813/</w:t>
      </w:r>
      <w:r w:rsidR="00B47A6A" w:rsidRPr="00B47A6A">
        <w:rPr>
          <w:rFonts w:cstheme="minorHAnsi"/>
          <w:sz w:val="24"/>
          <w:szCs w:val="24"/>
          <w:lang w:val="en-US"/>
        </w:rPr>
        <w:t>2025-05</w:t>
      </w:r>
      <w:r w:rsidR="00B47A6A" w:rsidRPr="00F61C47">
        <w:rPr>
          <w:rFonts w:cstheme="minorHAnsi"/>
          <w:sz w:val="24"/>
          <w:szCs w:val="24"/>
          <w:lang w:val="en"/>
        </w:rPr>
        <w:t xml:space="preserve"> </w:t>
      </w:r>
      <w:r w:rsidRPr="00BB4922">
        <w:rPr>
          <w:rFonts w:cstheme="minorHAnsi"/>
          <w:sz w:val="24"/>
          <w:szCs w:val="24"/>
          <w:lang w:val="en"/>
        </w:rPr>
        <w:t>restricted and</w:t>
      </w:r>
      <w:r w:rsidRPr="00BB4922">
        <w:rPr>
          <w:rFonts w:cstheme="minorHAnsi"/>
          <w:color w:val="FF0000"/>
          <w:sz w:val="24"/>
          <w:szCs w:val="24"/>
          <w:lang w:val="en"/>
        </w:rPr>
        <w:t xml:space="preserve"> </w:t>
      </w:r>
      <w:r w:rsidR="00B47A6A" w:rsidRPr="00B47A6A">
        <w:rPr>
          <w:rFonts w:cstheme="minorHAnsi"/>
          <w:sz w:val="24"/>
          <w:szCs w:val="24"/>
          <w:lang w:val="en-US"/>
        </w:rPr>
        <w:t>19972.000814/2025-41</w:t>
      </w:r>
      <w:r w:rsidRPr="00BB4922">
        <w:rPr>
          <w:rFonts w:cstheme="minorHAnsi"/>
          <w:color w:val="FF0000"/>
          <w:sz w:val="24"/>
          <w:szCs w:val="24"/>
          <w:lang w:val="en"/>
        </w:rPr>
        <w:t xml:space="preserve"> </w:t>
      </w:r>
      <w:r w:rsidRPr="00BB4922">
        <w:rPr>
          <w:rFonts w:cstheme="minorHAnsi"/>
          <w:sz w:val="24"/>
          <w:szCs w:val="24"/>
          <w:lang w:val="en"/>
        </w:rPr>
        <w:t xml:space="preserve">confidential in the Electronic Information System - SEI, available in  </w:t>
      </w:r>
      <w:bookmarkEnd w:id="2"/>
      <w:r w:rsidR="00B870AD">
        <w:rPr>
          <w:rFonts w:cstheme="minorHAnsi"/>
          <w:sz w:val="24"/>
          <w:szCs w:val="24"/>
          <w:lang w:val="en-US"/>
        </w:rPr>
        <w:fldChar w:fldCharType="begin"/>
      </w:r>
      <w:r w:rsidR="00B870AD">
        <w:rPr>
          <w:rFonts w:cstheme="minorHAnsi"/>
          <w:sz w:val="24"/>
          <w:szCs w:val="24"/>
          <w:lang w:val="en-US"/>
        </w:rPr>
        <w:instrText>HYPERLINK "</w:instrText>
      </w:r>
      <w:r w:rsidR="00B870AD" w:rsidRPr="00B870AD">
        <w:rPr>
          <w:rFonts w:cstheme="minorHAnsi"/>
          <w:sz w:val="24"/>
          <w:szCs w:val="24"/>
          <w:lang w:val="en-US"/>
        </w:rPr>
        <w:instrText>https://colaboragov.sei.gov.br/sei/controlador_externo.php?acao=usuario_externo_logar&amp;id_orgao_acesso_externo=7</w:instrText>
      </w:r>
      <w:r w:rsidR="00B870AD">
        <w:rPr>
          <w:rFonts w:cstheme="minorHAnsi"/>
          <w:sz w:val="24"/>
          <w:szCs w:val="24"/>
          <w:lang w:val="en-US"/>
        </w:rPr>
        <w:instrText>"</w:instrText>
      </w:r>
      <w:r w:rsidR="00B870AD">
        <w:rPr>
          <w:rFonts w:cstheme="minorHAnsi"/>
          <w:sz w:val="24"/>
          <w:szCs w:val="24"/>
          <w:lang w:val="en-US"/>
        </w:rPr>
      </w:r>
      <w:r w:rsidR="00B870AD">
        <w:rPr>
          <w:rFonts w:cstheme="minorHAnsi"/>
          <w:sz w:val="24"/>
          <w:szCs w:val="24"/>
          <w:lang w:val="en-US"/>
        </w:rPr>
        <w:fldChar w:fldCharType="separate"/>
      </w:r>
      <w:r w:rsidR="00B870AD" w:rsidRPr="00FD5793">
        <w:rPr>
          <w:rStyle w:val="Hyperlink"/>
          <w:rFonts w:cstheme="minorHAnsi"/>
          <w:sz w:val="24"/>
          <w:szCs w:val="24"/>
          <w:lang w:val="en-US"/>
        </w:rPr>
        <w:t>https://colaboragov.sei.gov.br/sei/controlador_externo.php?acao=usuario_externo_logar&amp;id_orgao_acesso_externo=7</w:t>
      </w:r>
      <w:r w:rsidR="00B870AD">
        <w:rPr>
          <w:rFonts w:cstheme="minorHAnsi"/>
          <w:sz w:val="24"/>
          <w:szCs w:val="24"/>
          <w:lang w:val="en-US"/>
        </w:rPr>
        <w:fldChar w:fldCharType="end"/>
      </w:r>
      <w:r w:rsidR="00B870AD">
        <w:rPr>
          <w:rFonts w:cstheme="minorHAnsi"/>
          <w:sz w:val="24"/>
          <w:szCs w:val="24"/>
          <w:lang w:val="en-US"/>
        </w:rPr>
        <w:t xml:space="preserve"> </w:t>
      </w:r>
      <w:r w:rsidR="00C27DEF" w:rsidRPr="00C27DEF">
        <w:rPr>
          <w:rFonts w:cstheme="minorHAnsi"/>
          <w:sz w:val="24"/>
          <w:szCs w:val="24"/>
          <w:lang w:val="en-GB"/>
        </w:rPr>
        <w:t xml:space="preserve"> </w:t>
      </w:r>
      <w:r w:rsidR="00C27DEF">
        <w:rPr>
          <w:rFonts w:cstheme="minorHAnsi"/>
          <w:sz w:val="24"/>
          <w:szCs w:val="24"/>
          <w:lang w:val="en-GB"/>
        </w:rPr>
        <w:t xml:space="preserve"> </w:t>
      </w:r>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w:t>
      </w:r>
      <w:proofErr w:type="gramStart"/>
      <w:r w:rsidRPr="00BB4922">
        <w:rPr>
          <w:rFonts w:cstheme="minorHAnsi"/>
          <w:sz w:val="24"/>
          <w:szCs w:val="24"/>
          <w:lang w:val="en"/>
        </w:rPr>
        <w:t>formats</w:t>
      </w:r>
      <w:proofErr w:type="gramEnd"/>
      <w:r w:rsidRPr="00BB4922">
        <w:rPr>
          <w:rFonts w:cstheme="minorHAnsi"/>
          <w:sz w:val="24"/>
          <w:szCs w:val="24"/>
          <w:lang w:val="en"/>
        </w:rPr>
        <w:t xml:space="preserve">/extensions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xml:space="preserve">"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semesters or quarters, </w:t>
      </w:r>
      <w:proofErr w:type="gramStart"/>
      <w:r w:rsidRPr="00BB4922">
        <w:rPr>
          <w:rFonts w:cstheme="minorHAnsi"/>
          <w:sz w:val="24"/>
          <w:szCs w:val="24"/>
          <w:lang w:val="en"/>
        </w:rPr>
        <w:t>in order to</w:t>
      </w:r>
      <w:proofErr w:type="gramEnd"/>
      <w:r w:rsidRPr="00BB4922">
        <w:rPr>
          <w:rFonts w:cstheme="minorHAnsi"/>
          <w:sz w:val="24"/>
          <w:szCs w:val="24"/>
          <w:lang w:val="en"/>
        </w:rPr>
        <w:t xml:space="preserve">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proofErr w:type="gramStart"/>
      <w:r w:rsidRPr="00BB4922">
        <w:rPr>
          <w:rFonts w:cstheme="minorHAnsi"/>
          <w:sz w:val="24"/>
          <w:szCs w:val="24"/>
          <w:lang w:val="en"/>
        </w:rPr>
        <w:t>contentsearch</w:t>
      </w:r>
      <w:proofErr w:type="spellEnd"/>
      <w:proofErr w:type="gram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41E89"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 xml:space="preserve">Provide data </w:t>
      </w:r>
      <w:proofErr w:type="gramStart"/>
      <w:r w:rsidRPr="00BB4922">
        <w:rPr>
          <w:rFonts w:cstheme="minorHAnsi"/>
          <w:sz w:val="24"/>
          <w:szCs w:val="24"/>
          <w:lang w:val="en-US"/>
        </w:rPr>
        <w:t>of</w:t>
      </w:r>
      <w:proofErr w:type="gramEnd"/>
      <w:r w:rsidRPr="00BB4922">
        <w:rPr>
          <w:rFonts w:cstheme="minorHAnsi"/>
          <w:sz w:val="24"/>
          <w:szCs w:val="24"/>
          <w:lang w:val="en-US"/>
        </w:rPr>
        <w:t xml:space="preserve">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w:t>
      </w:r>
      <w:proofErr w:type="gramStart"/>
      <w:r w:rsidRPr="00BB4922">
        <w:rPr>
          <w:rFonts w:cstheme="minorHAnsi"/>
          <w:sz w:val="24"/>
          <w:szCs w:val="24"/>
          <w:lang w:val="en-US"/>
        </w:rPr>
        <w:t>described activities</w:t>
      </w:r>
      <w:proofErr w:type="gramEnd"/>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parties control, directly or indirectly, a third </w:t>
      </w:r>
      <w:proofErr w:type="gramStart"/>
      <w:r w:rsidRPr="00BB4922">
        <w:rPr>
          <w:rFonts w:cstheme="minorHAnsi"/>
          <w:sz w:val="24"/>
          <w:szCs w:val="24"/>
          <w:lang w:val="en-US"/>
        </w:rPr>
        <w:t>party;</w:t>
      </w:r>
      <w:proofErr w:type="gramEnd"/>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w:t>
      </w:r>
      <w:proofErr w:type="gramStart"/>
      <w:r w:rsidRPr="00BB4922">
        <w:rPr>
          <w:rFonts w:cstheme="minorHAnsi"/>
          <w:sz w:val="24"/>
          <w:szCs w:val="24"/>
          <w:lang w:val="en-US"/>
        </w:rPr>
        <w:t>of</w:t>
      </w:r>
      <w:proofErr w:type="gramEnd"/>
      <w:r w:rsidRPr="00BB4922">
        <w:rPr>
          <w:rFonts w:cstheme="minorHAnsi"/>
          <w:sz w:val="24"/>
          <w:szCs w:val="24"/>
          <w:lang w:val="en-US"/>
        </w:rPr>
        <w:t xml:space="preserve">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Indicate how the data </w:t>
      </w:r>
      <w:proofErr w:type="gramStart"/>
      <w:r w:rsidRPr="00BB4922">
        <w:rPr>
          <w:rFonts w:cstheme="minorHAnsi"/>
          <w:sz w:val="24"/>
          <w:szCs w:val="24"/>
          <w:lang w:val="en-US"/>
        </w:rPr>
        <w:t>of</w:t>
      </w:r>
      <w:proofErr w:type="gramEnd"/>
      <w:r w:rsidRPr="00BB4922">
        <w:rPr>
          <w:rFonts w:cstheme="minorHAnsi"/>
          <w:sz w:val="24"/>
          <w:szCs w:val="24"/>
          <w:lang w:val="en-US"/>
        </w:rPr>
        <w:t xml:space="preserve"> your company’s financial accounting </w:t>
      </w:r>
      <w:proofErr w:type="gramStart"/>
      <w:r w:rsidRPr="00BB4922">
        <w:rPr>
          <w:rFonts w:cstheme="minorHAnsi"/>
          <w:sz w:val="24"/>
          <w:szCs w:val="24"/>
          <w:lang w:val="en-US"/>
        </w:rPr>
        <w:t>are</w:t>
      </w:r>
      <w:proofErr w:type="gramEnd"/>
      <w:r w:rsidRPr="00BB4922">
        <w:rPr>
          <w:rFonts w:cstheme="minorHAnsi"/>
          <w:sz w:val="24"/>
          <w:szCs w:val="24"/>
          <w:lang w:val="en-US"/>
        </w:rPr>
        <w:t xml:space="preserv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 </w:t>
      </w:r>
      <w:proofErr w:type="gramStart"/>
      <w:r w:rsidRPr="00BB4922">
        <w:rPr>
          <w:rFonts w:cstheme="minorHAnsi"/>
          <w:sz w:val="24"/>
          <w:szCs w:val="24"/>
          <w:lang w:val="en-US"/>
        </w:rPr>
        <w:t>flowchart</w:t>
      </w:r>
      <w:proofErr w:type="gramEnd"/>
      <w:r w:rsidRPr="00BB4922">
        <w:rPr>
          <w:rFonts w:cstheme="minorHAnsi"/>
          <w:sz w:val="24"/>
          <w:szCs w:val="24"/>
          <w:lang w:val="en-US"/>
        </w:rPr>
        <w:t xml:space="preserve">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w:t>
      </w:r>
      <w:proofErr w:type="gramStart"/>
      <w:r w:rsidRPr="00BB4922">
        <w:rPr>
          <w:rFonts w:cstheme="minorHAnsi"/>
          <w:sz w:val="24"/>
          <w:szCs w:val="24"/>
          <w:lang w:val="en-US"/>
        </w:rPr>
        <w:t>discriminating</w:t>
      </w:r>
      <w:proofErr w:type="gramEnd"/>
      <w:r w:rsidRPr="00BB4922">
        <w:rPr>
          <w:rFonts w:cstheme="minorHAnsi"/>
          <w:sz w:val="24"/>
          <w:szCs w:val="24"/>
          <w:lang w:val="en-US"/>
        </w:rPr>
        <w:t xml:space="preserve">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39622078" w:rsidR="003E5CA8" w:rsidRDefault="003E5CA8" w:rsidP="003E5CA8">
      <w:pPr>
        <w:pStyle w:val="PargrafodaLista"/>
        <w:ind w:left="792"/>
        <w:jc w:val="both"/>
        <w:rPr>
          <w:rFonts w:cstheme="minorHAnsi"/>
          <w:sz w:val="24"/>
          <w:szCs w:val="24"/>
          <w:lang w:val="en-US"/>
        </w:rPr>
      </w:pPr>
    </w:p>
    <w:p w14:paraId="7A6C04ED" w14:textId="77777777" w:rsidR="00B47A6A" w:rsidRDefault="00B47A6A" w:rsidP="003E5CA8">
      <w:pPr>
        <w:pStyle w:val="PargrafodaLista"/>
        <w:ind w:left="792"/>
        <w:jc w:val="both"/>
        <w:rPr>
          <w:rFonts w:cstheme="minorHAnsi"/>
          <w:sz w:val="24"/>
          <w:szCs w:val="24"/>
          <w:lang w:val="en-US"/>
        </w:rPr>
      </w:pPr>
    </w:p>
    <w:p w14:paraId="07E8812C" w14:textId="77777777" w:rsidR="00B47A6A" w:rsidRDefault="00B47A6A" w:rsidP="003E5CA8">
      <w:pPr>
        <w:pStyle w:val="PargrafodaLista"/>
        <w:ind w:left="792"/>
        <w:jc w:val="both"/>
        <w:rPr>
          <w:rFonts w:cstheme="minorHAnsi"/>
          <w:sz w:val="24"/>
          <w:szCs w:val="24"/>
          <w:lang w:val="en-US"/>
        </w:rPr>
      </w:pPr>
    </w:p>
    <w:p w14:paraId="6C0411E8" w14:textId="77777777" w:rsidR="00B47A6A" w:rsidRPr="00BB4922" w:rsidRDefault="00B47A6A" w:rsidP="003E5CA8">
      <w:pPr>
        <w:pStyle w:val="PargrafodaLista"/>
        <w:ind w:left="792"/>
        <w:jc w:val="both"/>
        <w:rPr>
          <w:rFonts w:cstheme="minorHAnsi"/>
          <w:sz w:val="24"/>
          <w:szCs w:val="24"/>
          <w:lang w:val="en-US"/>
        </w:rPr>
      </w:pPr>
    </w:p>
    <w:p w14:paraId="14C6073A" w14:textId="77777777" w:rsidR="00A63308" w:rsidRPr="00BB4922" w:rsidRDefault="0049356D" w:rsidP="00B47A6A">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B47A6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B47A6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B47A6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B47A6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32FD276" w:rsidR="00A63308" w:rsidRPr="00BB4922" w:rsidRDefault="00F851FB" w:rsidP="00B47A6A">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547B606B" w:rsidR="001157B4" w:rsidRPr="00BB4922" w:rsidRDefault="008949AD" w:rsidP="001157B4">
      <w:pPr>
        <w:pStyle w:val="PargrafodaLista"/>
        <w:numPr>
          <w:ilvl w:val="0"/>
          <w:numId w:val="4"/>
        </w:numPr>
        <w:jc w:val="both"/>
        <w:rPr>
          <w:rFonts w:cstheme="minorHAnsi"/>
          <w:sz w:val="24"/>
          <w:szCs w:val="24"/>
          <w:lang w:val="en-US"/>
        </w:rPr>
      </w:pPr>
      <w:r w:rsidRPr="00BC6719">
        <w:rPr>
          <w:rFonts w:cstheme="minorHAnsi"/>
          <w:sz w:val="24"/>
          <w:szCs w:val="24"/>
          <w:lang w:val="en-US"/>
        </w:rPr>
        <w:t>Seamless carbon steel pipes for conduction (line pipe), for use in oil or gas lines, with an external diameter not exceeding 5 (five) nominal inches (141.3 mm), commonly classified under subitem(s) 7304.19.00 of the MERCOSUR Common Nomenclature (NCM – Nomenclatura Comum do MERCOSUL)</w:t>
      </w:r>
      <w:r w:rsidR="001157B4" w:rsidRPr="00BB4922">
        <w:rPr>
          <w:rFonts w:cstheme="minorHAnsi"/>
          <w:sz w:val="24"/>
          <w:szCs w:val="24"/>
          <w:lang w:val="en-US"/>
        </w:rPr>
        <w:t xml:space="preserve">, exported from </w:t>
      </w:r>
      <w:r w:rsidRPr="00F61C47">
        <w:rPr>
          <w:rFonts w:cstheme="minorHAnsi"/>
          <w:sz w:val="24"/>
          <w:szCs w:val="24"/>
          <w:lang w:val="en-US"/>
        </w:rPr>
        <w:t>Malaysia, India and Thailand</w:t>
      </w:r>
      <w:r w:rsidR="001157B4" w:rsidRPr="00BB4922">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1C552AB5" w14:textId="793F1155" w:rsidR="00C459AB" w:rsidRPr="00BC6719" w:rsidRDefault="00C459AB" w:rsidP="00C459AB">
      <w:pPr>
        <w:pStyle w:val="PargrafodaLista"/>
        <w:ind w:left="1440"/>
        <w:jc w:val="both"/>
        <w:rPr>
          <w:rFonts w:cstheme="minorHAnsi"/>
          <w:sz w:val="24"/>
          <w:szCs w:val="24"/>
          <w:lang w:val="en-US"/>
        </w:rPr>
      </w:pPr>
      <w:r w:rsidRPr="00BC6719">
        <w:rPr>
          <w:rFonts w:cstheme="minorHAnsi"/>
          <w:sz w:val="24"/>
          <w:szCs w:val="24"/>
          <w:lang w:val="en-US"/>
        </w:rPr>
        <w:t xml:space="preserve">The product </w:t>
      </w:r>
      <w:r>
        <w:rPr>
          <w:rFonts w:cstheme="minorHAnsi"/>
          <w:sz w:val="24"/>
          <w:szCs w:val="24"/>
          <w:lang w:val="en-US"/>
        </w:rPr>
        <w:t>under investigation</w:t>
      </w:r>
      <w:r w:rsidRPr="00BC6719">
        <w:rPr>
          <w:rFonts w:cstheme="minorHAnsi"/>
          <w:sz w:val="24"/>
          <w:szCs w:val="24"/>
          <w:lang w:val="en-US"/>
        </w:rPr>
        <w:t xml:space="preserve"> consists of seamless carbon steel pipes for conduction (line pipe), for use in oil or gas lines, with an external diameter not exceeding 5 (five) nominal inches (141.3 mm), usually classified under subitem 7304.19.00 of the MERCOSUR Common Nomenclature (NCM – Nomenclatura Comum do MERCOSUL), originating in </w:t>
      </w:r>
      <w:r w:rsidR="007E3B38" w:rsidRPr="00F61C47">
        <w:rPr>
          <w:rFonts w:cstheme="minorHAnsi"/>
          <w:sz w:val="24"/>
          <w:szCs w:val="24"/>
          <w:lang w:val="en-US"/>
        </w:rPr>
        <w:t>Malaysia, India and Thailand</w:t>
      </w:r>
      <w:r w:rsidRPr="00BC6719">
        <w:rPr>
          <w:rFonts w:cstheme="minorHAnsi"/>
          <w:sz w:val="24"/>
          <w:szCs w:val="24"/>
          <w:lang w:val="en-US"/>
        </w:rPr>
        <w:t>.</w:t>
      </w:r>
    </w:p>
    <w:p w14:paraId="0A5423B2" w14:textId="77777777" w:rsidR="00C459AB" w:rsidRPr="00BC6719" w:rsidRDefault="00C459AB" w:rsidP="00C459AB">
      <w:pPr>
        <w:pStyle w:val="PargrafodaLista"/>
        <w:ind w:left="1440"/>
        <w:jc w:val="both"/>
        <w:rPr>
          <w:rFonts w:cstheme="minorHAnsi"/>
          <w:sz w:val="24"/>
          <w:szCs w:val="24"/>
          <w:lang w:val="en-US"/>
        </w:rPr>
      </w:pPr>
    </w:p>
    <w:p w14:paraId="58EA1125" w14:textId="77777777" w:rsidR="00C459AB" w:rsidRPr="00BC6719" w:rsidRDefault="00C459AB" w:rsidP="00C459AB">
      <w:pPr>
        <w:pStyle w:val="PargrafodaLista"/>
        <w:ind w:left="1440"/>
        <w:jc w:val="both"/>
        <w:rPr>
          <w:rFonts w:cstheme="minorHAnsi"/>
          <w:sz w:val="24"/>
          <w:szCs w:val="24"/>
          <w:lang w:val="en-US"/>
        </w:rPr>
      </w:pPr>
      <w:r w:rsidRPr="00BC6719">
        <w:rPr>
          <w:rFonts w:cstheme="minorHAnsi"/>
          <w:sz w:val="24"/>
          <w:szCs w:val="24"/>
          <w:lang w:val="en-US"/>
        </w:rPr>
        <w:t>As a rule, 5 inches (5") nominal is equivalent to 141.3 mm, according to the exemplifying table of equivalence between the diameter in inches and millimeters, presented below.</w:t>
      </w:r>
    </w:p>
    <w:p w14:paraId="26A09C19" w14:textId="77777777" w:rsidR="00C459AB" w:rsidRPr="00BC6719" w:rsidRDefault="00C459AB" w:rsidP="00C459AB">
      <w:pPr>
        <w:pStyle w:val="PargrafodaLista"/>
        <w:ind w:left="1440"/>
        <w:jc w:val="both"/>
        <w:rPr>
          <w:rFonts w:cstheme="minorHAnsi"/>
          <w:sz w:val="24"/>
          <w:szCs w:val="24"/>
          <w:lang w:val="en-US"/>
        </w:rPr>
      </w:pPr>
    </w:p>
    <w:tbl>
      <w:tblPr>
        <w:tblStyle w:val="TableGrid"/>
        <w:tblW w:w="6803" w:type="dxa"/>
        <w:jc w:val="center"/>
        <w:tblInd w:w="0" w:type="dxa"/>
        <w:tblBorders>
          <w:insideH w:val="single" w:sz="4" w:space="0" w:color="auto"/>
        </w:tblBorders>
        <w:tblLayout w:type="fixed"/>
        <w:tblCellMar>
          <w:left w:w="28" w:type="dxa"/>
          <w:right w:w="28" w:type="dxa"/>
        </w:tblCellMar>
        <w:tblLook w:val="04A0" w:firstRow="1" w:lastRow="0" w:firstColumn="1" w:lastColumn="0" w:noHBand="0" w:noVBand="1"/>
      </w:tblPr>
      <w:tblGrid>
        <w:gridCol w:w="4387"/>
        <w:gridCol w:w="2416"/>
      </w:tblGrid>
      <w:tr w:rsidR="00C459AB" w:rsidRPr="00BC6719" w14:paraId="2AFD6192" w14:textId="77777777" w:rsidTr="00CB42A2">
        <w:trPr>
          <w:trHeight w:val="23"/>
          <w:jc w:val="center"/>
        </w:trPr>
        <w:tc>
          <w:tcPr>
            <w:tcW w:w="4387" w:type="dxa"/>
            <w:vAlign w:val="center"/>
          </w:tcPr>
          <w:p w14:paraId="7A9134E2" w14:textId="77777777" w:rsidR="00C459AB" w:rsidRPr="00BC6719" w:rsidRDefault="00C459AB" w:rsidP="00CB42A2">
            <w:pPr>
              <w:widowControl w:val="0"/>
              <w:jc w:val="center"/>
              <w:rPr>
                <w:rFonts w:ascii="Calibri" w:eastAsia="Times New Roman" w:hAnsi="Calibri" w:cs="Calibri"/>
                <w:b/>
                <w:snapToGrid w:val="0"/>
                <w:lang w:val="en-US"/>
              </w:rPr>
            </w:pPr>
            <w:r w:rsidRPr="00BC6719">
              <w:rPr>
                <w:rFonts w:ascii="Calibri" w:eastAsia="Times New Roman" w:hAnsi="Calibri" w:cs="Calibri"/>
                <w:b/>
                <w:snapToGrid w:val="0"/>
                <w:lang w:val="en-US"/>
              </w:rPr>
              <w:t>Nominal diameter in inches</w:t>
            </w:r>
          </w:p>
        </w:tc>
        <w:tc>
          <w:tcPr>
            <w:tcW w:w="2416" w:type="dxa"/>
            <w:vAlign w:val="center"/>
          </w:tcPr>
          <w:p w14:paraId="2FA6BF15" w14:textId="77777777" w:rsidR="00C459AB" w:rsidRPr="00BC6719" w:rsidRDefault="00C459AB" w:rsidP="00CB42A2">
            <w:pPr>
              <w:widowControl w:val="0"/>
              <w:jc w:val="center"/>
              <w:rPr>
                <w:rFonts w:ascii="Calibri" w:eastAsia="Times New Roman" w:hAnsi="Calibri" w:cs="Calibri"/>
                <w:b/>
                <w:snapToGrid w:val="0"/>
                <w:lang w:val="en-US"/>
              </w:rPr>
            </w:pPr>
            <w:r w:rsidRPr="00BC6719">
              <w:rPr>
                <w:rFonts w:ascii="Calibri" w:eastAsia="Times New Roman" w:hAnsi="Calibri" w:cs="Calibri"/>
                <w:b/>
                <w:snapToGrid w:val="0"/>
                <w:lang w:val="en-US"/>
              </w:rPr>
              <w:t>Diameter in mm</w:t>
            </w:r>
          </w:p>
        </w:tc>
      </w:tr>
      <w:tr w:rsidR="00C459AB" w:rsidRPr="00BC6719" w14:paraId="43622583" w14:textId="77777777" w:rsidTr="00CB42A2">
        <w:trPr>
          <w:trHeight w:val="23"/>
          <w:jc w:val="center"/>
        </w:trPr>
        <w:tc>
          <w:tcPr>
            <w:tcW w:w="4387" w:type="dxa"/>
            <w:vAlign w:val="center"/>
          </w:tcPr>
          <w:p w14:paraId="5594E8D1"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1/4</w:t>
            </w:r>
          </w:p>
        </w:tc>
        <w:tc>
          <w:tcPr>
            <w:tcW w:w="2416" w:type="dxa"/>
            <w:vAlign w:val="center"/>
          </w:tcPr>
          <w:p w14:paraId="4CB47E67"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13,7</w:t>
            </w:r>
          </w:p>
        </w:tc>
      </w:tr>
      <w:tr w:rsidR="00C459AB" w:rsidRPr="00BC6719" w14:paraId="41F2241C" w14:textId="77777777" w:rsidTr="00CB42A2">
        <w:trPr>
          <w:trHeight w:val="23"/>
          <w:jc w:val="center"/>
        </w:trPr>
        <w:tc>
          <w:tcPr>
            <w:tcW w:w="4387" w:type="dxa"/>
            <w:vAlign w:val="center"/>
          </w:tcPr>
          <w:p w14:paraId="2745E23E"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1/2</w:t>
            </w:r>
          </w:p>
        </w:tc>
        <w:tc>
          <w:tcPr>
            <w:tcW w:w="2416" w:type="dxa"/>
            <w:vAlign w:val="center"/>
          </w:tcPr>
          <w:p w14:paraId="3F051B39"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21,3</w:t>
            </w:r>
          </w:p>
        </w:tc>
      </w:tr>
      <w:tr w:rsidR="00C459AB" w:rsidRPr="00BC6719" w14:paraId="3D291391" w14:textId="77777777" w:rsidTr="00CB42A2">
        <w:trPr>
          <w:trHeight w:val="23"/>
          <w:jc w:val="center"/>
        </w:trPr>
        <w:tc>
          <w:tcPr>
            <w:tcW w:w="4387" w:type="dxa"/>
            <w:vAlign w:val="center"/>
          </w:tcPr>
          <w:p w14:paraId="01602E2D"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w:t>
            </w:r>
          </w:p>
        </w:tc>
        <w:tc>
          <w:tcPr>
            <w:tcW w:w="2416" w:type="dxa"/>
            <w:vAlign w:val="center"/>
          </w:tcPr>
          <w:p w14:paraId="61D82C51"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33,4</w:t>
            </w:r>
          </w:p>
        </w:tc>
      </w:tr>
      <w:tr w:rsidR="00C459AB" w:rsidRPr="00BC6719" w14:paraId="1B7A7A73" w14:textId="77777777" w:rsidTr="00CB42A2">
        <w:trPr>
          <w:trHeight w:val="23"/>
          <w:jc w:val="center"/>
        </w:trPr>
        <w:tc>
          <w:tcPr>
            <w:tcW w:w="4387" w:type="dxa"/>
            <w:vAlign w:val="center"/>
          </w:tcPr>
          <w:p w14:paraId="6BE07571"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 1/4</w:t>
            </w:r>
          </w:p>
        </w:tc>
        <w:tc>
          <w:tcPr>
            <w:tcW w:w="2416" w:type="dxa"/>
            <w:vAlign w:val="center"/>
          </w:tcPr>
          <w:p w14:paraId="1D06731A"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42,2</w:t>
            </w:r>
          </w:p>
        </w:tc>
      </w:tr>
      <w:tr w:rsidR="00C459AB" w:rsidRPr="00BC6719" w14:paraId="298C62FE" w14:textId="77777777" w:rsidTr="00CB42A2">
        <w:trPr>
          <w:trHeight w:val="23"/>
          <w:jc w:val="center"/>
        </w:trPr>
        <w:tc>
          <w:tcPr>
            <w:tcW w:w="4387" w:type="dxa"/>
            <w:vAlign w:val="center"/>
          </w:tcPr>
          <w:p w14:paraId="44B844A0"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 1/2</w:t>
            </w:r>
          </w:p>
        </w:tc>
        <w:tc>
          <w:tcPr>
            <w:tcW w:w="2416" w:type="dxa"/>
            <w:vAlign w:val="center"/>
          </w:tcPr>
          <w:p w14:paraId="6C2D8677"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48,3</w:t>
            </w:r>
          </w:p>
        </w:tc>
      </w:tr>
      <w:tr w:rsidR="00C459AB" w:rsidRPr="00BC6719" w14:paraId="6103DCF8" w14:textId="77777777" w:rsidTr="00CB42A2">
        <w:trPr>
          <w:trHeight w:val="23"/>
          <w:jc w:val="center"/>
        </w:trPr>
        <w:tc>
          <w:tcPr>
            <w:tcW w:w="4387" w:type="dxa"/>
            <w:vAlign w:val="center"/>
          </w:tcPr>
          <w:p w14:paraId="09BE62FF"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2</w:t>
            </w:r>
          </w:p>
        </w:tc>
        <w:tc>
          <w:tcPr>
            <w:tcW w:w="2416" w:type="dxa"/>
            <w:vAlign w:val="center"/>
          </w:tcPr>
          <w:p w14:paraId="67E8975E"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60,3</w:t>
            </w:r>
          </w:p>
        </w:tc>
      </w:tr>
      <w:tr w:rsidR="00C459AB" w:rsidRPr="00BC6719" w14:paraId="73E80B47" w14:textId="77777777" w:rsidTr="00CB42A2">
        <w:trPr>
          <w:trHeight w:val="23"/>
          <w:jc w:val="center"/>
        </w:trPr>
        <w:tc>
          <w:tcPr>
            <w:tcW w:w="4387" w:type="dxa"/>
            <w:vAlign w:val="center"/>
          </w:tcPr>
          <w:p w14:paraId="6C40FE8B"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3</w:t>
            </w:r>
          </w:p>
        </w:tc>
        <w:tc>
          <w:tcPr>
            <w:tcW w:w="2416" w:type="dxa"/>
            <w:vAlign w:val="center"/>
          </w:tcPr>
          <w:p w14:paraId="1471FC48"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88,9</w:t>
            </w:r>
          </w:p>
        </w:tc>
      </w:tr>
      <w:tr w:rsidR="00C459AB" w:rsidRPr="00BC6719" w14:paraId="3250E03A" w14:textId="77777777" w:rsidTr="00CB42A2">
        <w:trPr>
          <w:trHeight w:val="23"/>
          <w:jc w:val="center"/>
        </w:trPr>
        <w:tc>
          <w:tcPr>
            <w:tcW w:w="4387" w:type="dxa"/>
            <w:tcBorders>
              <w:bottom w:val="single" w:sz="4" w:space="0" w:color="auto"/>
            </w:tcBorders>
            <w:vAlign w:val="center"/>
          </w:tcPr>
          <w:p w14:paraId="28059AAE"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4</w:t>
            </w:r>
          </w:p>
        </w:tc>
        <w:tc>
          <w:tcPr>
            <w:tcW w:w="2416" w:type="dxa"/>
            <w:tcBorders>
              <w:bottom w:val="single" w:sz="4" w:space="0" w:color="auto"/>
            </w:tcBorders>
            <w:vAlign w:val="center"/>
          </w:tcPr>
          <w:p w14:paraId="7A0BD0A9"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114,3</w:t>
            </w:r>
          </w:p>
        </w:tc>
      </w:tr>
      <w:tr w:rsidR="00C459AB" w:rsidRPr="00BC6719" w14:paraId="32421C77" w14:textId="77777777" w:rsidTr="00CB42A2">
        <w:trPr>
          <w:trHeight w:val="23"/>
          <w:jc w:val="center"/>
        </w:trPr>
        <w:tc>
          <w:tcPr>
            <w:tcW w:w="4387" w:type="dxa"/>
            <w:tcBorders>
              <w:top w:val="single" w:sz="4" w:space="0" w:color="auto"/>
              <w:bottom w:val="single" w:sz="4" w:space="0" w:color="auto"/>
            </w:tcBorders>
            <w:vAlign w:val="center"/>
          </w:tcPr>
          <w:p w14:paraId="63B6DC12"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5</w:t>
            </w:r>
          </w:p>
        </w:tc>
        <w:tc>
          <w:tcPr>
            <w:tcW w:w="2416" w:type="dxa"/>
            <w:tcBorders>
              <w:top w:val="single" w:sz="4" w:space="0" w:color="auto"/>
              <w:bottom w:val="single" w:sz="4" w:space="0" w:color="auto"/>
            </w:tcBorders>
            <w:vAlign w:val="center"/>
          </w:tcPr>
          <w:p w14:paraId="792597EB" w14:textId="77777777" w:rsidR="00C459AB" w:rsidRPr="00BC6719" w:rsidRDefault="00C459AB" w:rsidP="00CB42A2">
            <w:pPr>
              <w:widowControl w:val="0"/>
              <w:jc w:val="center"/>
              <w:rPr>
                <w:rFonts w:ascii="Calibri" w:eastAsia="Times New Roman" w:hAnsi="Calibri" w:cs="Calibri"/>
                <w:snapToGrid w:val="0"/>
                <w:lang w:val="en-US"/>
              </w:rPr>
            </w:pPr>
            <w:r w:rsidRPr="00BC6719">
              <w:rPr>
                <w:rFonts w:ascii="Calibri" w:eastAsia="Times New Roman" w:hAnsi="Calibri" w:cs="Calibri"/>
                <w:snapToGrid w:val="0"/>
                <w:lang w:val="en-US"/>
              </w:rPr>
              <w:t>141,3</w:t>
            </w:r>
          </w:p>
        </w:tc>
      </w:tr>
    </w:tbl>
    <w:p w14:paraId="2D4AD214" w14:textId="77777777" w:rsidR="00C459AB" w:rsidRPr="00BC6719" w:rsidRDefault="00C459AB" w:rsidP="00C459AB">
      <w:pPr>
        <w:pStyle w:val="PargrafodaLista"/>
        <w:ind w:left="1440"/>
        <w:jc w:val="both"/>
        <w:rPr>
          <w:rFonts w:cstheme="minorHAnsi"/>
          <w:sz w:val="24"/>
          <w:szCs w:val="24"/>
          <w:lang w:val="en-US"/>
        </w:rPr>
      </w:pPr>
    </w:p>
    <w:p w14:paraId="2A6A22BB" w14:textId="77777777" w:rsidR="00C459AB" w:rsidRPr="00BC6719" w:rsidRDefault="00C459AB" w:rsidP="00C459AB">
      <w:pPr>
        <w:pStyle w:val="PargrafodaLista"/>
        <w:ind w:left="1440"/>
        <w:jc w:val="both"/>
        <w:rPr>
          <w:rFonts w:cstheme="minorHAnsi"/>
          <w:sz w:val="24"/>
          <w:szCs w:val="24"/>
          <w:lang w:val="en-US"/>
        </w:rPr>
      </w:pPr>
      <w:r w:rsidRPr="00BC6719">
        <w:rPr>
          <w:rFonts w:cstheme="minorHAnsi"/>
          <w:sz w:val="24"/>
          <w:szCs w:val="24"/>
          <w:lang w:val="en-US"/>
        </w:rPr>
        <w:t>Steel is a metal alloy formed mainly of iron and carbon, which can have other alloys depending on the application and the need to achieve the properties of the final product. Carbon steel is considered to be a metal alloy formed as a result of the combination of iron and carbon, when the proportions of other elements are less than certain percentage limits, indicated below: 0.3% aluminum; 0.0008% boron; 0.3% chromium; 0.3% cobalt; 0.4% copper; 0.4% lead; 1.65% manganese; 0.08% molybdenum; 0.3% nickel; 0.06% niobium; 0.6% silicon; 0.05% titanium; 0.3% tungsten (wolfram); 0.1% vanadium; 0.05% zirconium; and 0.1% of other elements (except sulfur, phosphorus, carbon and nitrogen nitrogen), individually considered.</w:t>
      </w:r>
    </w:p>
    <w:p w14:paraId="44C33521" w14:textId="77777777" w:rsidR="00C459AB" w:rsidRPr="00BC6719" w:rsidRDefault="00C459AB" w:rsidP="00C459AB">
      <w:pPr>
        <w:pStyle w:val="PargrafodaLista"/>
        <w:ind w:left="1440"/>
        <w:jc w:val="both"/>
        <w:rPr>
          <w:rFonts w:cstheme="minorHAnsi"/>
          <w:sz w:val="24"/>
          <w:szCs w:val="24"/>
          <w:lang w:val="en-US"/>
        </w:rPr>
      </w:pPr>
    </w:p>
    <w:p w14:paraId="0FD9FA9F" w14:textId="579475ED" w:rsidR="00C459AB" w:rsidRPr="00BC6719" w:rsidRDefault="00C459AB" w:rsidP="00C459AB">
      <w:pPr>
        <w:pStyle w:val="PargrafodaLista"/>
        <w:ind w:left="1440"/>
        <w:jc w:val="both"/>
        <w:rPr>
          <w:rFonts w:cstheme="minorHAnsi"/>
          <w:sz w:val="24"/>
          <w:szCs w:val="24"/>
          <w:lang w:val="en-US"/>
        </w:rPr>
      </w:pPr>
      <w:r w:rsidRPr="00BC6719">
        <w:rPr>
          <w:rFonts w:cstheme="minorHAnsi"/>
          <w:sz w:val="24"/>
          <w:szCs w:val="24"/>
          <w:lang w:val="en-US"/>
        </w:rPr>
        <w:t xml:space="preserve">The seamless carbon steel pipes </w:t>
      </w:r>
      <w:r w:rsidR="007E3B38">
        <w:rPr>
          <w:rFonts w:cstheme="minorHAnsi"/>
          <w:sz w:val="24"/>
          <w:szCs w:val="24"/>
          <w:lang w:val="en-US"/>
        </w:rPr>
        <w:t>under investigation</w:t>
      </w:r>
      <w:r w:rsidRPr="00BC6719">
        <w:rPr>
          <w:rFonts w:cstheme="minorHAnsi"/>
          <w:sz w:val="24"/>
          <w:szCs w:val="24"/>
          <w:lang w:val="en-US"/>
        </w:rPr>
        <w:t xml:space="preserve"> normally comply with the API-5L technical standard (from the American Petroleum Institute) or other similar standards, such as DNV-ST-F101, from Det Norske Veritas (or previous versions, such as DNVGL-ST-F101 and DNV-OS F-101), CSA-Z245.1 (from the Canadian Standards Association), ISO 3183 (from the International Organization for Standardization) or EN-10208 (from the European Standardization Committee, CEN), which may or may not be associated with other technical standards, such as ASTM-A106, ASTM-A53, ASTM-A333, etc.</w:t>
      </w:r>
    </w:p>
    <w:p w14:paraId="3870721D" w14:textId="77777777" w:rsidR="00C459AB" w:rsidRPr="00BC6719" w:rsidRDefault="00C459AB" w:rsidP="00C459AB">
      <w:pPr>
        <w:pStyle w:val="PargrafodaLista"/>
        <w:ind w:left="1440"/>
        <w:jc w:val="both"/>
        <w:rPr>
          <w:rFonts w:cstheme="minorHAnsi"/>
          <w:sz w:val="24"/>
          <w:szCs w:val="24"/>
          <w:lang w:val="en-US"/>
        </w:rPr>
      </w:pPr>
    </w:p>
    <w:p w14:paraId="4CD69FE5" w14:textId="77777777" w:rsidR="00C459AB" w:rsidRPr="00BC6719" w:rsidRDefault="00C459AB" w:rsidP="00C459AB">
      <w:pPr>
        <w:pStyle w:val="PargrafodaLista"/>
        <w:ind w:left="1440"/>
        <w:jc w:val="both"/>
        <w:rPr>
          <w:rFonts w:cstheme="minorHAnsi"/>
          <w:sz w:val="24"/>
          <w:szCs w:val="24"/>
          <w:lang w:val="en-US"/>
        </w:rPr>
      </w:pPr>
      <w:r w:rsidRPr="00BC6719">
        <w:rPr>
          <w:rFonts w:cstheme="minorHAnsi"/>
          <w:sz w:val="24"/>
          <w:szCs w:val="24"/>
          <w:lang w:val="en-US"/>
        </w:rPr>
        <w:t>These tubes may vary depending on the conditions of formation pressure, flow rate, depth, type of fluid and other factors related to the application for which they are intended.</w:t>
      </w:r>
    </w:p>
    <w:p w14:paraId="60C0FA78" w14:textId="77777777" w:rsidR="00C459AB" w:rsidRPr="00BC6719" w:rsidRDefault="00C459AB" w:rsidP="00C459AB">
      <w:pPr>
        <w:pStyle w:val="PargrafodaLista"/>
        <w:ind w:left="1440"/>
        <w:jc w:val="both"/>
        <w:rPr>
          <w:rFonts w:cstheme="minorHAnsi"/>
          <w:sz w:val="24"/>
          <w:szCs w:val="24"/>
          <w:lang w:val="en-US"/>
        </w:rPr>
      </w:pPr>
    </w:p>
    <w:p w14:paraId="6655A51C" w14:textId="17213CE7" w:rsidR="00C459AB" w:rsidRPr="00BC6719" w:rsidRDefault="00C459AB" w:rsidP="00C459AB">
      <w:pPr>
        <w:pStyle w:val="PargrafodaLista"/>
        <w:ind w:left="1440"/>
        <w:jc w:val="both"/>
        <w:rPr>
          <w:rFonts w:cstheme="minorHAnsi"/>
          <w:sz w:val="24"/>
          <w:szCs w:val="24"/>
          <w:lang w:val="en-US"/>
        </w:rPr>
      </w:pPr>
      <w:r w:rsidRPr="00BC6719">
        <w:rPr>
          <w:rFonts w:cstheme="minorHAnsi"/>
          <w:sz w:val="24"/>
          <w:szCs w:val="24"/>
          <w:lang w:val="en-US"/>
        </w:rPr>
        <w:t xml:space="preserve">The main application of the pipes </w:t>
      </w:r>
      <w:r w:rsidR="007E3B38">
        <w:rPr>
          <w:rFonts w:cstheme="minorHAnsi"/>
          <w:sz w:val="24"/>
          <w:szCs w:val="24"/>
          <w:lang w:val="en-US"/>
        </w:rPr>
        <w:t>under investigation</w:t>
      </w:r>
      <w:r w:rsidRPr="00BC6719">
        <w:rPr>
          <w:rFonts w:cstheme="minorHAnsi"/>
          <w:sz w:val="24"/>
          <w:szCs w:val="24"/>
          <w:lang w:val="en-US"/>
        </w:rPr>
        <w:t xml:space="preserve"> is the construction of oil and gas pipelines for the conduction and storage of fluids, used in refineries, petrochemicals, among other industrial processes.</w:t>
      </w: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2D1DF4EF" w14:textId="77777777" w:rsidR="00F70E94" w:rsidRPr="00BC6719" w:rsidRDefault="00F70E94" w:rsidP="00F70E94">
      <w:pPr>
        <w:pStyle w:val="PargrafodaLista"/>
        <w:ind w:left="1440"/>
        <w:jc w:val="both"/>
        <w:rPr>
          <w:rFonts w:cstheme="minorHAnsi"/>
          <w:sz w:val="24"/>
          <w:szCs w:val="24"/>
          <w:lang w:val="en-US"/>
        </w:rPr>
      </w:pPr>
      <w:r w:rsidRPr="00BC6719">
        <w:rPr>
          <w:rFonts w:cstheme="minorHAnsi"/>
          <w:sz w:val="24"/>
          <w:szCs w:val="24"/>
          <w:lang w:val="en-US"/>
        </w:rPr>
        <w:t>January of 2024 to December of 2024</w:t>
      </w:r>
    </w:p>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6995417C" w14:textId="77777777" w:rsidR="00285465" w:rsidRPr="00BC6719" w:rsidRDefault="00285465" w:rsidP="00285465">
      <w:pPr>
        <w:ind w:left="142"/>
        <w:jc w:val="both"/>
        <w:rPr>
          <w:rFonts w:cstheme="minorHAnsi"/>
          <w:sz w:val="24"/>
          <w:szCs w:val="24"/>
          <w:lang w:val="en-US"/>
        </w:rPr>
      </w:pPr>
      <w:r w:rsidRPr="00BC6719">
        <w:rPr>
          <w:rFonts w:cstheme="minorHAnsi"/>
          <w:sz w:val="24"/>
          <w:szCs w:val="24"/>
          <w:lang w:val="en-US"/>
        </w:rPr>
        <w:t xml:space="preserve">January of 2020 to December of 2024, divided into five periods, in accordance </w:t>
      </w:r>
      <w:proofErr w:type="gramStart"/>
      <w:r w:rsidRPr="00BC6719">
        <w:rPr>
          <w:rFonts w:cstheme="minorHAnsi"/>
          <w:sz w:val="24"/>
          <w:szCs w:val="24"/>
          <w:lang w:val="en-US"/>
        </w:rPr>
        <w:t>to</w:t>
      </w:r>
      <w:proofErr w:type="gramEnd"/>
      <w:r w:rsidRPr="00BC6719">
        <w:rPr>
          <w:rFonts w:cstheme="minorHAnsi"/>
          <w:sz w:val="24"/>
          <w:szCs w:val="24"/>
          <w:lang w:val="en-US"/>
        </w:rPr>
        <w:t xml:space="preserve"> the specification below:</w:t>
      </w:r>
    </w:p>
    <w:p w14:paraId="1DFE2A16" w14:textId="77777777" w:rsidR="00285465" w:rsidRPr="00BC6719" w:rsidRDefault="00285465" w:rsidP="00285465">
      <w:pPr>
        <w:pStyle w:val="PargrafodaLista"/>
        <w:ind w:left="1440"/>
        <w:jc w:val="both"/>
        <w:rPr>
          <w:rFonts w:cstheme="minorHAnsi"/>
          <w:sz w:val="24"/>
          <w:szCs w:val="24"/>
          <w:lang w:val="en-US"/>
        </w:rPr>
      </w:pPr>
      <w:r w:rsidRPr="00BC6719">
        <w:rPr>
          <w:rFonts w:cstheme="minorHAnsi"/>
          <w:sz w:val="24"/>
          <w:szCs w:val="24"/>
          <w:lang w:val="en-US"/>
        </w:rPr>
        <w:t>P1 - January of 2020 to December of 2020</w:t>
      </w:r>
    </w:p>
    <w:p w14:paraId="3AA14105" w14:textId="77777777" w:rsidR="00285465" w:rsidRPr="00BC6719" w:rsidRDefault="00285465" w:rsidP="00285465">
      <w:pPr>
        <w:pStyle w:val="PargrafodaLista"/>
        <w:ind w:left="1440"/>
        <w:jc w:val="both"/>
        <w:rPr>
          <w:rFonts w:cstheme="minorHAnsi"/>
          <w:sz w:val="24"/>
          <w:szCs w:val="24"/>
          <w:lang w:val="en-US"/>
        </w:rPr>
      </w:pPr>
      <w:r w:rsidRPr="00BC6719">
        <w:rPr>
          <w:rFonts w:cstheme="minorHAnsi"/>
          <w:sz w:val="24"/>
          <w:szCs w:val="24"/>
          <w:lang w:val="en-US"/>
        </w:rPr>
        <w:t>P2 - January of 2021 to December of 2021</w:t>
      </w:r>
    </w:p>
    <w:p w14:paraId="57482B0A" w14:textId="77777777" w:rsidR="00285465" w:rsidRPr="00BC6719" w:rsidRDefault="00285465" w:rsidP="00285465">
      <w:pPr>
        <w:pStyle w:val="PargrafodaLista"/>
        <w:ind w:left="1440"/>
        <w:jc w:val="both"/>
        <w:rPr>
          <w:rFonts w:cstheme="minorHAnsi"/>
          <w:sz w:val="24"/>
          <w:szCs w:val="24"/>
          <w:lang w:val="en-US"/>
        </w:rPr>
      </w:pPr>
      <w:r w:rsidRPr="00BC6719">
        <w:rPr>
          <w:rFonts w:cstheme="minorHAnsi"/>
          <w:sz w:val="24"/>
          <w:szCs w:val="24"/>
          <w:lang w:val="en-US"/>
        </w:rPr>
        <w:t>P3 - January of 2022 to December of 2022</w:t>
      </w:r>
    </w:p>
    <w:p w14:paraId="06A810C1" w14:textId="77777777" w:rsidR="00285465" w:rsidRPr="00BC6719" w:rsidRDefault="00285465" w:rsidP="00285465">
      <w:pPr>
        <w:pStyle w:val="PargrafodaLista"/>
        <w:ind w:left="1440"/>
        <w:jc w:val="both"/>
        <w:rPr>
          <w:rFonts w:cstheme="minorHAnsi"/>
          <w:sz w:val="24"/>
          <w:szCs w:val="24"/>
          <w:lang w:val="en-US"/>
        </w:rPr>
      </w:pPr>
      <w:r w:rsidRPr="00BC6719">
        <w:rPr>
          <w:rFonts w:cstheme="minorHAnsi"/>
          <w:sz w:val="24"/>
          <w:szCs w:val="24"/>
          <w:lang w:val="en-US"/>
        </w:rPr>
        <w:t>P4 - January of 2023 to December of 2023</w:t>
      </w:r>
    </w:p>
    <w:p w14:paraId="789761B9" w14:textId="77777777" w:rsidR="00285465" w:rsidRPr="00BC6719" w:rsidRDefault="00285465" w:rsidP="00285465">
      <w:pPr>
        <w:pStyle w:val="PargrafodaLista"/>
        <w:ind w:left="1440"/>
        <w:jc w:val="both"/>
        <w:rPr>
          <w:rFonts w:cstheme="minorHAnsi"/>
          <w:sz w:val="24"/>
          <w:szCs w:val="24"/>
          <w:lang w:val="en-US"/>
        </w:rPr>
      </w:pPr>
      <w:r w:rsidRPr="00BC6719">
        <w:rPr>
          <w:rFonts w:cstheme="minorHAnsi"/>
          <w:sz w:val="24"/>
          <w:szCs w:val="24"/>
          <w:lang w:val="en-US"/>
        </w:rPr>
        <w:t>P5 - January of 2024 to December of 2024</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17D17873" w:rsidR="00F851FB" w:rsidRPr="00BB4922" w:rsidRDefault="00F851FB" w:rsidP="00285465">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w:t>
      </w:r>
      <w:proofErr w:type="gramStart"/>
      <w:r w:rsidRPr="00BB4922">
        <w:rPr>
          <w:rFonts w:cstheme="minorHAnsi"/>
          <w:i/>
          <w:sz w:val="24"/>
          <w:szCs w:val="24"/>
          <w:lang w:val="en-US"/>
        </w:rPr>
        <w:t>product</w:t>
      </w:r>
      <w:proofErr w:type="gramEnd"/>
      <w:r w:rsidRPr="00BB4922">
        <w:rPr>
          <w:rFonts w:cstheme="minorHAnsi"/>
          <w:i/>
          <w:sz w:val="24"/>
          <w:szCs w:val="24"/>
          <w:lang w:val="en-US"/>
        </w:rPr>
        <w:t xml:space="preserve">,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W w:w="5000" w:type="pct"/>
        <w:jc w:val="center"/>
        <w:tblBorders>
          <w:insideH w:val="single" w:sz="4" w:space="0" w:color="auto"/>
        </w:tblBorders>
        <w:tblLayout w:type="fixed"/>
        <w:tblCellMar>
          <w:left w:w="11" w:type="dxa"/>
          <w:right w:w="11" w:type="dxa"/>
        </w:tblCellMar>
        <w:tblLook w:val="0000" w:firstRow="0" w:lastRow="0" w:firstColumn="0" w:lastColumn="0" w:noHBand="0" w:noVBand="0"/>
      </w:tblPr>
      <w:tblGrid>
        <w:gridCol w:w="994"/>
        <w:gridCol w:w="1196"/>
        <w:gridCol w:w="1197"/>
        <w:gridCol w:w="1198"/>
        <w:gridCol w:w="1197"/>
        <w:gridCol w:w="1198"/>
        <w:gridCol w:w="1198"/>
        <w:gridCol w:w="1198"/>
        <w:gridCol w:w="739"/>
      </w:tblGrid>
      <w:tr w:rsidR="008F0B8E" w:rsidRPr="00263F88" w14:paraId="63D99C24" w14:textId="77777777" w:rsidTr="00CB42A2">
        <w:trPr>
          <w:trHeight w:val="23"/>
          <w:jc w:val="center"/>
        </w:trPr>
        <w:tc>
          <w:tcPr>
            <w:tcW w:w="994" w:type="dxa"/>
            <w:vAlign w:val="center"/>
          </w:tcPr>
          <w:p w14:paraId="48F813F1" w14:textId="77777777" w:rsidR="008F0B8E" w:rsidRPr="00263F88" w:rsidRDefault="008F0B8E" w:rsidP="00CB42A2">
            <w:pPr>
              <w:spacing w:after="0" w:line="240" w:lineRule="auto"/>
              <w:contextualSpacing/>
              <w:mirrorIndents/>
              <w:jc w:val="center"/>
              <w:rPr>
                <w:rFonts w:ascii="Calibri" w:eastAsia="Times New Roman" w:hAnsi="Calibri" w:cs="Calibri"/>
                <w:bCs/>
                <w:sz w:val="20"/>
                <w:szCs w:val="24"/>
                <w:lang w:val="en-US" w:eastAsia="pt-BR"/>
              </w:rPr>
            </w:pPr>
            <w:r w:rsidRPr="00263F88">
              <w:rPr>
                <w:rFonts w:ascii="Calibri" w:eastAsia="Times New Roman" w:hAnsi="Calibri" w:cs="Calibri"/>
                <w:bCs/>
                <w:sz w:val="20"/>
                <w:szCs w:val="24"/>
                <w:lang w:val="en-US" w:eastAsia="pt-BR"/>
              </w:rPr>
              <w:t>CODPROD</w:t>
            </w:r>
          </w:p>
        </w:tc>
        <w:tc>
          <w:tcPr>
            <w:tcW w:w="1196" w:type="dxa"/>
            <w:vAlign w:val="center"/>
          </w:tcPr>
          <w:p w14:paraId="7021D732"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1</w:t>
            </w:r>
          </w:p>
          <w:p w14:paraId="5D49806A"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A01-A10</w:t>
            </w:r>
          </w:p>
        </w:tc>
        <w:tc>
          <w:tcPr>
            <w:tcW w:w="1197" w:type="dxa"/>
            <w:vAlign w:val="center"/>
          </w:tcPr>
          <w:p w14:paraId="67D047E2"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2</w:t>
            </w:r>
          </w:p>
          <w:p w14:paraId="3C62A017"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B01-B19</w:t>
            </w:r>
          </w:p>
        </w:tc>
        <w:tc>
          <w:tcPr>
            <w:tcW w:w="1198" w:type="dxa"/>
            <w:vAlign w:val="center"/>
          </w:tcPr>
          <w:p w14:paraId="2EA456EB"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3</w:t>
            </w:r>
          </w:p>
          <w:p w14:paraId="71A73090"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C01-C03</w:t>
            </w:r>
          </w:p>
        </w:tc>
        <w:tc>
          <w:tcPr>
            <w:tcW w:w="1197" w:type="dxa"/>
            <w:vAlign w:val="center"/>
          </w:tcPr>
          <w:p w14:paraId="35FEF12F"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4</w:t>
            </w:r>
          </w:p>
          <w:p w14:paraId="10776F12"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D01-D07</w:t>
            </w:r>
          </w:p>
        </w:tc>
        <w:tc>
          <w:tcPr>
            <w:tcW w:w="1198" w:type="dxa"/>
            <w:vAlign w:val="center"/>
          </w:tcPr>
          <w:p w14:paraId="50ECB498"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5</w:t>
            </w:r>
          </w:p>
          <w:p w14:paraId="23D907C2"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E01-E31</w:t>
            </w:r>
          </w:p>
        </w:tc>
        <w:tc>
          <w:tcPr>
            <w:tcW w:w="1198" w:type="dxa"/>
            <w:vAlign w:val="center"/>
          </w:tcPr>
          <w:p w14:paraId="580B5D77"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6</w:t>
            </w:r>
          </w:p>
          <w:p w14:paraId="470D7CB7"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F01-F22</w:t>
            </w:r>
          </w:p>
        </w:tc>
        <w:tc>
          <w:tcPr>
            <w:tcW w:w="1198" w:type="dxa"/>
            <w:vAlign w:val="center"/>
          </w:tcPr>
          <w:p w14:paraId="6B765431"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Characteristic 7</w:t>
            </w:r>
          </w:p>
          <w:p w14:paraId="3588C23B" w14:textId="77777777" w:rsidR="008F0B8E" w:rsidRPr="00263F88" w:rsidRDefault="008F0B8E" w:rsidP="00CB42A2">
            <w:pPr>
              <w:spacing w:after="0" w:line="240" w:lineRule="auto"/>
              <w:contextualSpacing/>
              <w:mirrorIndents/>
              <w:jc w:val="center"/>
              <w:rPr>
                <w:rFonts w:ascii="Calibri" w:eastAsia="Times New Roman" w:hAnsi="Calibri" w:cs="Calibri"/>
                <w:bCs/>
                <w:sz w:val="18"/>
                <w:lang w:val="en-US" w:eastAsia="pt-BR"/>
              </w:rPr>
            </w:pPr>
            <w:r w:rsidRPr="00263F88">
              <w:rPr>
                <w:rFonts w:ascii="Calibri" w:eastAsia="Times New Roman" w:hAnsi="Calibri" w:cs="Calibri"/>
                <w:bCs/>
                <w:sz w:val="18"/>
                <w:lang w:val="en-US" w:eastAsia="pt-BR"/>
              </w:rPr>
              <w:t xml:space="preserve">code </w:t>
            </w:r>
            <w:r w:rsidRPr="00263F88">
              <w:rPr>
                <w:rFonts w:ascii="Calibri" w:eastAsia="Times New Roman" w:hAnsi="Calibri" w:cs="Calibri"/>
                <w:bCs/>
                <w:sz w:val="18"/>
                <w:lang w:val="en-US" w:eastAsia="pt-BR"/>
              </w:rPr>
              <w:br/>
              <w:t>G01-G08</w:t>
            </w:r>
          </w:p>
        </w:tc>
        <w:tc>
          <w:tcPr>
            <w:tcW w:w="739" w:type="dxa"/>
            <w:vAlign w:val="center"/>
          </w:tcPr>
          <w:p w14:paraId="5A901099" w14:textId="77777777" w:rsidR="008F0B8E" w:rsidRPr="00263F88" w:rsidRDefault="008F0B8E" w:rsidP="00CB42A2">
            <w:pPr>
              <w:spacing w:after="0" w:line="240" w:lineRule="auto"/>
              <w:contextualSpacing/>
              <w:mirrorIndents/>
              <w:jc w:val="center"/>
              <w:rPr>
                <w:rFonts w:ascii="Calibri" w:eastAsia="Times New Roman" w:hAnsi="Calibri" w:cs="Calibri"/>
                <w:bCs/>
                <w:sz w:val="20"/>
                <w:szCs w:val="24"/>
                <w:lang w:val="en-US" w:eastAsia="pt-BR"/>
              </w:rPr>
            </w:pPr>
            <w:proofErr w:type="spellStart"/>
            <w:r w:rsidRPr="00263F88">
              <w:rPr>
                <w:rFonts w:ascii="Calibri" w:eastAsia="Times New Roman" w:hAnsi="Calibri" w:cs="Calibri"/>
                <w:bCs/>
                <w:sz w:val="20"/>
                <w:szCs w:val="24"/>
                <w:lang w:val="en-US" w:eastAsia="pt-BR"/>
              </w:rPr>
              <w:t>CODIP</w:t>
            </w:r>
            <w:r w:rsidRPr="00263F88">
              <w:rPr>
                <w:rFonts w:ascii="Calibri" w:eastAsia="Times New Roman" w:hAnsi="Calibri" w:cs="Calibri"/>
                <w:bCs/>
                <w:sz w:val="20"/>
                <w:szCs w:val="24"/>
                <w:vertAlign w:val="superscript"/>
                <w:lang w:val="en-US" w:eastAsia="pt-BR"/>
              </w:rPr>
              <w:t>a</w:t>
            </w:r>
            <w:proofErr w:type="spellEnd"/>
          </w:p>
        </w:tc>
      </w:tr>
      <w:tr w:rsidR="008F0B8E" w:rsidRPr="00263F88" w14:paraId="1D60D186" w14:textId="77777777" w:rsidTr="00CB42A2">
        <w:trPr>
          <w:trHeight w:val="23"/>
          <w:jc w:val="center"/>
        </w:trPr>
        <w:tc>
          <w:tcPr>
            <w:tcW w:w="994" w:type="dxa"/>
            <w:noWrap/>
            <w:vAlign w:val="center"/>
          </w:tcPr>
          <w:p w14:paraId="2E47F3C3"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6" w:type="dxa"/>
            <w:noWrap/>
            <w:vAlign w:val="center"/>
          </w:tcPr>
          <w:p w14:paraId="195F3BC9"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7" w:type="dxa"/>
            <w:noWrap/>
            <w:vAlign w:val="center"/>
          </w:tcPr>
          <w:p w14:paraId="75854D7B"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15FA621F"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7" w:type="dxa"/>
            <w:vAlign w:val="center"/>
          </w:tcPr>
          <w:p w14:paraId="4192EB18"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3C51DB86"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2B5F7B6C"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090EAC9D"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739" w:type="dxa"/>
            <w:noWrap/>
            <w:vAlign w:val="center"/>
          </w:tcPr>
          <w:p w14:paraId="1300B65D"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r>
      <w:tr w:rsidR="008F0B8E" w:rsidRPr="00263F88" w14:paraId="20139ABA" w14:textId="77777777" w:rsidTr="00CB42A2">
        <w:trPr>
          <w:trHeight w:val="23"/>
          <w:jc w:val="center"/>
        </w:trPr>
        <w:tc>
          <w:tcPr>
            <w:tcW w:w="994" w:type="dxa"/>
            <w:noWrap/>
            <w:vAlign w:val="center"/>
          </w:tcPr>
          <w:p w14:paraId="2652BCF3"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6" w:type="dxa"/>
            <w:noWrap/>
            <w:vAlign w:val="center"/>
          </w:tcPr>
          <w:p w14:paraId="4F2783C1"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7" w:type="dxa"/>
            <w:noWrap/>
            <w:vAlign w:val="center"/>
          </w:tcPr>
          <w:p w14:paraId="39F655E9"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3A4A9A78"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7" w:type="dxa"/>
            <w:vAlign w:val="center"/>
          </w:tcPr>
          <w:p w14:paraId="5B14CABA"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47B2394E"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1B4D4938"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1198" w:type="dxa"/>
            <w:vAlign w:val="center"/>
          </w:tcPr>
          <w:p w14:paraId="7EFEA1B0"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c>
          <w:tcPr>
            <w:tcW w:w="739" w:type="dxa"/>
            <w:noWrap/>
            <w:vAlign w:val="center"/>
          </w:tcPr>
          <w:p w14:paraId="098DCD8F" w14:textId="77777777" w:rsidR="008F0B8E" w:rsidRPr="00263F88" w:rsidRDefault="008F0B8E" w:rsidP="00CB42A2">
            <w:pPr>
              <w:spacing w:after="0" w:line="240" w:lineRule="auto"/>
              <w:contextualSpacing/>
              <w:mirrorIndents/>
              <w:jc w:val="center"/>
              <w:rPr>
                <w:rFonts w:ascii="Calibri" w:eastAsia="Times New Roman" w:hAnsi="Calibri" w:cs="Calibri"/>
                <w:sz w:val="20"/>
                <w:szCs w:val="24"/>
                <w:lang w:val="en-US" w:eastAsia="pt-BR"/>
              </w:rPr>
            </w:pPr>
          </w:p>
        </w:tc>
      </w:tr>
    </w:tbl>
    <w:p w14:paraId="2B2398C1" w14:textId="77777777" w:rsidR="008F0B8E" w:rsidRPr="00263F88" w:rsidRDefault="008F0B8E" w:rsidP="008F0B8E">
      <w:pPr>
        <w:jc w:val="both"/>
        <w:rPr>
          <w:rFonts w:cstheme="minorHAnsi"/>
          <w:sz w:val="24"/>
          <w:szCs w:val="24"/>
          <w:lang w:val="en-US"/>
        </w:rPr>
      </w:pPr>
      <w:r w:rsidRPr="00263F88">
        <w:rPr>
          <w:rFonts w:cstheme="minorHAnsi"/>
          <w:sz w:val="24"/>
          <w:szCs w:val="24"/>
          <w:lang w:val="en-US"/>
        </w:rPr>
        <w:t xml:space="preserve">ª </w:t>
      </w:r>
      <w:proofErr w:type="gramStart"/>
      <w:r w:rsidRPr="00263F88">
        <w:rPr>
          <w:rFonts w:cstheme="minorHAnsi"/>
          <w:sz w:val="20"/>
          <w:szCs w:val="20"/>
          <w:lang w:val="en-US"/>
        </w:rPr>
        <w:t>The</w:t>
      </w:r>
      <w:proofErr w:type="gramEnd"/>
      <w:r w:rsidRPr="00263F88">
        <w:rPr>
          <w:rFonts w:cstheme="minorHAnsi"/>
          <w:sz w:val="20"/>
          <w:szCs w:val="20"/>
          <w:lang w:val="en-US"/>
        </w:rPr>
        <w:t xml:space="preserv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0FA7ED06" w14:textId="77777777" w:rsidR="008F0B8E" w:rsidRPr="00263F88" w:rsidRDefault="008F0B8E" w:rsidP="008F0B8E">
      <w:pPr>
        <w:widowControl w:val="0"/>
        <w:spacing w:after="0" w:line="240" w:lineRule="auto"/>
        <w:contextualSpacing/>
        <w:mirrorIndents/>
        <w:jc w:val="both"/>
        <w:rPr>
          <w:rFonts w:eastAsia="Times New Roman" w:cstheme="minorHAnsi"/>
          <w:snapToGrid w:val="0"/>
          <w:sz w:val="24"/>
          <w:szCs w:val="24"/>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8375"/>
        <w:gridCol w:w="1740"/>
      </w:tblGrid>
      <w:tr w:rsidR="008F0B8E" w:rsidRPr="00DF4B0A" w14:paraId="0A1A9A2A" w14:textId="77777777" w:rsidTr="00DF4B0A">
        <w:trPr>
          <w:trHeight w:val="23"/>
        </w:trPr>
        <w:tc>
          <w:tcPr>
            <w:tcW w:w="0" w:type="auto"/>
            <w:gridSpan w:val="2"/>
            <w:vAlign w:val="center"/>
            <w:hideMark/>
          </w:tcPr>
          <w:p w14:paraId="383CA88A" w14:textId="77777777" w:rsidR="008F0B8E" w:rsidRPr="00DF4B0A" w:rsidRDefault="008F0B8E" w:rsidP="00DF4B0A">
            <w:pPr>
              <w:contextualSpacing/>
              <w:jc w:val="center"/>
              <w:rPr>
                <w:rFonts w:ascii="Calibri" w:eastAsia="Times New Roman" w:hAnsi="Calibri" w:cs="Calibri"/>
                <w:b/>
                <w:bCs/>
                <w:sz w:val="20"/>
                <w:szCs w:val="20"/>
                <w:lang w:val="en-US"/>
              </w:rPr>
            </w:pPr>
            <w:r w:rsidRPr="00DF4B0A">
              <w:rPr>
                <w:rFonts w:ascii="Calibri" w:hAnsi="Calibri" w:cs="Calibri"/>
                <w:b/>
                <w:bCs/>
                <w:sz w:val="20"/>
                <w:szCs w:val="20"/>
                <w:lang w:val="en-US"/>
              </w:rPr>
              <w:t xml:space="preserve">Characteristic </w:t>
            </w:r>
            <w:r w:rsidRPr="00DF4B0A">
              <w:rPr>
                <w:rFonts w:ascii="Calibri" w:eastAsia="Times New Roman" w:hAnsi="Calibri" w:cs="Calibri"/>
                <w:b/>
                <w:bCs/>
                <w:sz w:val="20"/>
                <w:szCs w:val="20"/>
                <w:lang w:val="en-US"/>
              </w:rPr>
              <w:t>01 – Standard</w:t>
            </w:r>
          </w:p>
        </w:tc>
      </w:tr>
      <w:tr w:rsidR="00B07EC6" w:rsidRPr="00DF4B0A" w14:paraId="5FF22F0A" w14:textId="77777777" w:rsidTr="00691A8F">
        <w:trPr>
          <w:trHeight w:val="23"/>
        </w:trPr>
        <w:tc>
          <w:tcPr>
            <w:tcW w:w="4140" w:type="pct"/>
            <w:vAlign w:val="center"/>
          </w:tcPr>
          <w:p w14:paraId="3999038B" w14:textId="77777777" w:rsidR="008F0B8E" w:rsidRPr="00DF4B0A" w:rsidRDefault="008F0B8E" w:rsidP="00DF4B0A">
            <w:pPr>
              <w:contextualSpacing/>
              <w:rPr>
                <w:rFonts w:ascii="Calibri" w:eastAsia="Times New Roman" w:hAnsi="Calibri" w:cs="Calibri"/>
                <w:b/>
                <w:bCs/>
                <w:sz w:val="20"/>
                <w:szCs w:val="20"/>
                <w:lang w:val="en-US"/>
              </w:rPr>
            </w:pPr>
            <w:r w:rsidRPr="00DF4B0A">
              <w:rPr>
                <w:rFonts w:ascii="Calibri" w:eastAsia="Times New Roman" w:hAnsi="Calibri" w:cs="Calibri"/>
                <w:b/>
                <w:bCs/>
                <w:sz w:val="20"/>
                <w:szCs w:val="20"/>
                <w:lang w:val="en-US"/>
              </w:rPr>
              <w:t>Specification</w:t>
            </w:r>
          </w:p>
        </w:tc>
        <w:tc>
          <w:tcPr>
            <w:tcW w:w="860" w:type="pct"/>
            <w:vAlign w:val="center"/>
          </w:tcPr>
          <w:p w14:paraId="3E29AD82" w14:textId="77777777" w:rsidR="008F0B8E" w:rsidRPr="00DF4B0A" w:rsidRDefault="008F0B8E" w:rsidP="00DF4B0A">
            <w:pPr>
              <w:contextualSpacing/>
              <w:jc w:val="center"/>
              <w:rPr>
                <w:rFonts w:ascii="Calibri" w:eastAsia="Times New Roman" w:hAnsi="Calibri" w:cs="Calibri"/>
                <w:b/>
                <w:bCs/>
                <w:sz w:val="20"/>
                <w:szCs w:val="20"/>
                <w:lang w:val="en-US"/>
              </w:rPr>
            </w:pPr>
            <w:r w:rsidRPr="00DF4B0A">
              <w:rPr>
                <w:rFonts w:ascii="Calibri" w:eastAsia="Times New Roman" w:hAnsi="Calibri" w:cs="Calibri"/>
                <w:b/>
                <w:bCs/>
                <w:sz w:val="20"/>
                <w:szCs w:val="20"/>
                <w:lang w:val="en-US"/>
              </w:rPr>
              <w:t>Code</w:t>
            </w:r>
          </w:p>
        </w:tc>
      </w:tr>
      <w:tr w:rsidR="00B07EC6" w:rsidRPr="00DF4B0A" w14:paraId="58C87C91" w14:textId="77777777" w:rsidTr="00691A8F">
        <w:trPr>
          <w:trHeight w:val="23"/>
        </w:trPr>
        <w:tc>
          <w:tcPr>
            <w:tcW w:w="4140" w:type="pct"/>
            <w:vAlign w:val="center"/>
            <w:hideMark/>
          </w:tcPr>
          <w:p w14:paraId="6903722A"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-ST-F101 and/or ISO 3183 and/or EN10208</w:t>
            </w:r>
          </w:p>
        </w:tc>
        <w:tc>
          <w:tcPr>
            <w:tcW w:w="860" w:type="pct"/>
            <w:vAlign w:val="center"/>
            <w:hideMark/>
          </w:tcPr>
          <w:p w14:paraId="443FA5CD"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A01</w:t>
            </w:r>
          </w:p>
        </w:tc>
      </w:tr>
      <w:tr w:rsidR="00B07EC6" w:rsidRPr="00DF4B0A" w14:paraId="0ACA19EB" w14:textId="77777777" w:rsidTr="00691A8F">
        <w:trPr>
          <w:trHeight w:val="23"/>
        </w:trPr>
        <w:tc>
          <w:tcPr>
            <w:tcW w:w="4140" w:type="pct"/>
            <w:vAlign w:val="center"/>
            <w:hideMark/>
          </w:tcPr>
          <w:p w14:paraId="1E5FB160"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333 and/or ASME SA 333 / ASTM A 106 and/or ASME SA 106 and/or NBR6321 / ASTM A 53 and/or ASME SA 53 and/or NBR5590</w:t>
            </w:r>
          </w:p>
        </w:tc>
        <w:tc>
          <w:tcPr>
            <w:tcW w:w="860" w:type="pct"/>
            <w:vAlign w:val="center"/>
            <w:hideMark/>
          </w:tcPr>
          <w:p w14:paraId="58247C87"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A02</w:t>
            </w:r>
          </w:p>
        </w:tc>
      </w:tr>
      <w:tr w:rsidR="00B07EC6" w:rsidRPr="00DF4B0A" w14:paraId="755D4D27" w14:textId="77777777" w:rsidTr="00691A8F">
        <w:trPr>
          <w:trHeight w:val="23"/>
        </w:trPr>
        <w:tc>
          <w:tcPr>
            <w:tcW w:w="4140" w:type="pct"/>
            <w:vAlign w:val="center"/>
            <w:hideMark/>
          </w:tcPr>
          <w:p w14:paraId="0650FBCE"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333 and/or ASME SA 333 / ASTM A 106 and/or ASME SA 106 and/or NBR6321</w:t>
            </w:r>
          </w:p>
        </w:tc>
        <w:tc>
          <w:tcPr>
            <w:tcW w:w="860" w:type="pct"/>
            <w:vAlign w:val="center"/>
            <w:hideMark/>
          </w:tcPr>
          <w:p w14:paraId="6BD8C07C"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A03</w:t>
            </w:r>
          </w:p>
        </w:tc>
      </w:tr>
      <w:tr w:rsidR="00B07EC6" w:rsidRPr="00DF4B0A" w14:paraId="597159B6" w14:textId="77777777" w:rsidTr="00691A8F">
        <w:trPr>
          <w:trHeight w:val="23"/>
        </w:trPr>
        <w:tc>
          <w:tcPr>
            <w:tcW w:w="4140" w:type="pct"/>
            <w:vAlign w:val="center"/>
            <w:hideMark/>
          </w:tcPr>
          <w:p w14:paraId="1765D7F7"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333 and/or ASME SA 333 / ASTM A 53 and/or ASME SA 53 and/or NBR5590</w:t>
            </w:r>
          </w:p>
        </w:tc>
        <w:tc>
          <w:tcPr>
            <w:tcW w:w="860" w:type="pct"/>
            <w:vAlign w:val="center"/>
            <w:hideMark/>
          </w:tcPr>
          <w:p w14:paraId="391AEFE1"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A04</w:t>
            </w:r>
          </w:p>
        </w:tc>
      </w:tr>
      <w:tr w:rsidR="00B07EC6" w:rsidRPr="00DF4B0A" w14:paraId="23BA6517" w14:textId="77777777" w:rsidTr="00691A8F">
        <w:trPr>
          <w:trHeight w:val="23"/>
        </w:trPr>
        <w:tc>
          <w:tcPr>
            <w:tcW w:w="4140" w:type="pct"/>
            <w:vAlign w:val="center"/>
            <w:hideMark/>
          </w:tcPr>
          <w:p w14:paraId="6C8B8630"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106 and/or ASME SA 106 and/or NBR6321 / ASTM A 53 and/or ASME SA 53 and/or NBR5590</w:t>
            </w:r>
          </w:p>
        </w:tc>
        <w:tc>
          <w:tcPr>
            <w:tcW w:w="860" w:type="pct"/>
            <w:vAlign w:val="center"/>
            <w:hideMark/>
          </w:tcPr>
          <w:p w14:paraId="3FA7CEEE"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A05</w:t>
            </w:r>
          </w:p>
        </w:tc>
      </w:tr>
      <w:tr w:rsidR="00B07EC6" w:rsidRPr="00DF4B0A" w14:paraId="03C1444E" w14:textId="77777777" w:rsidTr="00691A8F">
        <w:trPr>
          <w:trHeight w:val="23"/>
        </w:trPr>
        <w:tc>
          <w:tcPr>
            <w:tcW w:w="4140" w:type="pct"/>
            <w:vAlign w:val="center"/>
            <w:hideMark/>
          </w:tcPr>
          <w:p w14:paraId="40C4FB06"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333 and/or ASME SA 333</w:t>
            </w:r>
          </w:p>
        </w:tc>
        <w:tc>
          <w:tcPr>
            <w:tcW w:w="860" w:type="pct"/>
            <w:vAlign w:val="center"/>
            <w:hideMark/>
          </w:tcPr>
          <w:p w14:paraId="5FDEDC96"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A06</w:t>
            </w:r>
          </w:p>
        </w:tc>
      </w:tr>
      <w:tr w:rsidR="00B07EC6" w:rsidRPr="00DF4B0A" w14:paraId="14118003" w14:textId="77777777" w:rsidTr="00691A8F">
        <w:trPr>
          <w:trHeight w:val="23"/>
        </w:trPr>
        <w:tc>
          <w:tcPr>
            <w:tcW w:w="4140" w:type="pct"/>
            <w:vAlign w:val="center"/>
            <w:hideMark/>
          </w:tcPr>
          <w:p w14:paraId="286627B3"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106 and/or ASME SA 106 and/or NBR6321</w:t>
            </w:r>
          </w:p>
        </w:tc>
        <w:tc>
          <w:tcPr>
            <w:tcW w:w="860" w:type="pct"/>
            <w:vAlign w:val="center"/>
            <w:hideMark/>
          </w:tcPr>
          <w:p w14:paraId="720DBCD1"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A07</w:t>
            </w:r>
          </w:p>
        </w:tc>
      </w:tr>
      <w:tr w:rsidR="00B07EC6" w:rsidRPr="00DF4B0A" w14:paraId="1FB292A0" w14:textId="77777777" w:rsidTr="00691A8F">
        <w:trPr>
          <w:trHeight w:val="23"/>
        </w:trPr>
        <w:tc>
          <w:tcPr>
            <w:tcW w:w="4140" w:type="pct"/>
            <w:vAlign w:val="center"/>
            <w:hideMark/>
          </w:tcPr>
          <w:p w14:paraId="7E689DB8"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53 and/or ASME SA 53 and/or NBR5590</w:t>
            </w:r>
          </w:p>
        </w:tc>
        <w:tc>
          <w:tcPr>
            <w:tcW w:w="860" w:type="pct"/>
            <w:vAlign w:val="center"/>
            <w:hideMark/>
          </w:tcPr>
          <w:p w14:paraId="0E77A99D"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A08</w:t>
            </w:r>
          </w:p>
        </w:tc>
      </w:tr>
      <w:tr w:rsidR="00B07EC6" w:rsidRPr="00DF4B0A" w14:paraId="66FBCE48" w14:textId="77777777" w:rsidTr="00691A8F">
        <w:trPr>
          <w:trHeight w:val="23"/>
        </w:trPr>
        <w:tc>
          <w:tcPr>
            <w:tcW w:w="4140" w:type="pct"/>
            <w:vAlign w:val="center"/>
            <w:hideMark/>
          </w:tcPr>
          <w:p w14:paraId="20AFCC82"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API 5L and/or CSA Z245.1 and/or DNV-ST-F101 and/or ISO 3183 and/or EN10208 / ASTM A 106 and/or ASME SA 106 and/or NBR6321 / ASTM A 519 and/or ASME SA 519</w:t>
            </w:r>
          </w:p>
        </w:tc>
        <w:tc>
          <w:tcPr>
            <w:tcW w:w="860" w:type="pct"/>
            <w:vAlign w:val="center"/>
            <w:hideMark/>
          </w:tcPr>
          <w:p w14:paraId="13455C8A"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A09</w:t>
            </w:r>
          </w:p>
        </w:tc>
      </w:tr>
      <w:tr w:rsidR="00B07EC6" w:rsidRPr="00DF4B0A" w14:paraId="76FCF178" w14:textId="77777777" w:rsidTr="00691A8F">
        <w:trPr>
          <w:trHeight w:val="23"/>
        </w:trPr>
        <w:tc>
          <w:tcPr>
            <w:tcW w:w="4140" w:type="pct"/>
            <w:vAlign w:val="center"/>
          </w:tcPr>
          <w:p w14:paraId="65258A2E" w14:textId="77777777" w:rsidR="008F0B8E" w:rsidRPr="00DF4B0A" w:rsidRDefault="008F0B8E" w:rsidP="00DF4B0A">
            <w:pPr>
              <w:contextualSpacing/>
              <w:rPr>
                <w:rFonts w:ascii="Calibri" w:eastAsia="Times New Roman" w:hAnsi="Calibri" w:cs="Calibri"/>
                <w:sz w:val="20"/>
                <w:szCs w:val="20"/>
                <w:lang w:val="en-US"/>
              </w:rPr>
            </w:pPr>
            <w:r w:rsidRPr="00DF4B0A">
              <w:rPr>
                <w:rFonts w:ascii="Calibri" w:hAnsi="Calibri" w:cs="Calibri"/>
                <w:sz w:val="20"/>
                <w:szCs w:val="20"/>
                <w:lang w:val="en-US"/>
              </w:rPr>
              <w:t>Others</w:t>
            </w:r>
          </w:p>
        </w:tc>
        <w:tc>
          <w:tcPr>
            <w:tcW w:w="860" w:type="pct"/>
            <w:vAlign w:val="center"/>
          </w:tcPr>
          <w:p w14:paraId="6C32E15F" w14:textId="77777777" w:rsidR="008F0B8E" w:rsidRPr="00DF4B0A" w:rsidRDefault="008F0B8E" w:rsidP="00DF4B0A">
            <w:pPr>
              <w:contextualSpacing/>
              <w:jc w:val="center"/>
              <w:rPr>
                <w:rFonts w:ascii="Calibri" w:eastAsia="Times New Roman" w:hAnsi="Calibri" w:cs="Calibri"/>
                <w:sz w:val="20"/>
                <w:szCs w:val="20"/>
                <w:lang w:val="en-US"/>
              </w:rPr>
            </w:pPr>
            <w:r w:rsidRPr="00DF4B0A">
              <w:rPr>
                <w:rFonts w:ascii="Calibri" w:hAnsi="Calibri" w:cs="Calibri"/>
                <w:sz w:val="20"/>
                <w:szCs w:val="20"/>
                <w:lang w:val="en-US"/>
              </w:rPr>
              <w:t>A10</w:t>
            </w:r>
          </w:p>
        </w:tc>
      </w:tr>
    </w:tbl>
    <w:p w14:paraId="5A1FB2D9" w14:textId="77777777" w:rsidR="008F0B8E" w:rsidRPr="00263F88" w:rsidRDefault="008F0B8E" w:rsidP="008F0B8E">
      <w:pPr>
        <w:widowControl w:val="0"/>
        <w:spacing w:after="0" w:line="240" w:lineRule="auto"/>
        <w:contextualSpacing/>
        <w:mirrorIndents/>
        <w:jc w:val="both"/>
        <w:rPr>
          <w:rFonts w:eastAsia="Times New Roman" w:cstheme="minorHAnsi"/>
          <w:snapToGrid w:val="0"/>
          <w:sz w:val="20"/>
          <w:szCs w:val="20"/>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8517"/>
        <w:gridCol w:w="1598"/>
      </w:tblGrid>
      <w:tr w:rsidR="008F0B8E" w:rsidRPr="00263F88" w14:paraId="2DABE29D" w14:textId="77777777" w:rsidTr="00CB42A2">
        <w:trPr>
          <w:trHeight w:val="23"/>
        </w:trPr>
        <w:tc>
          <w:tcPr>
            <w:tcW w:w="0" w:type="auto"/>
            <w:gridSpan w:val="2"/>
            <w:vAlign w:val="center"/>
            <w:hideMark/>
          </w:tcPr>
          <w:p w14:paraId="0D1D0740"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cstheme="minorHAnsi"/>
                <w:b/>
                <w:bCs/>
                <w:sz w:val="20"/>
                <w:szCs w:val="20"/>
                <w:lang w:val="en-US"/>
              </w:rPr>
              <w:t>Characteristic 0</w:t>
            </w:r>
            <w:r w:rsidRPr="00263F88">
              <w:rPr>
                <w:rFonts w:ascii="Calibri" w:eastAsia="Times New Roman" w:hAnsi="Calibri" w:cs="Calibri"/>
                <w:b/>
                <w:bCs/>
                <w:sz w:val="20"/>
                <w:szCs w:val="20"/>
                <w:lang w:val="en-US"/>
              </w:rPr>
              <w:t>2: Steel Grade</w:t>
            </w:r>
          </w:p>
        </w:tc>
      </w:tr>
      <w:tr w:rsidR="008F0B8E" w:rsidRPr="00263F88" w14:paraId="11159B1D" w14:textId="77777777" w:rsidTr="00691A8F">
        <w:trPr>
          <w:trHeight w:val="23"/>
        </w:trPr>
        <w:tc>
          <w:tcPr>
            <w:tcW w:w="4210" w:type="pct"/>
            <w:vAlign w:val="center"/>
          </w:tcPr>
          <w:p w14:paraId="36217C00" w14:textId="77777777" w:rsidR="008F0B8E" w:rsidRPr="00263F88" w:rsidRDefault="008F0B8E" w:rsidP="00CB42A2">
            <w:pPr>
              <w:contextualSpacing/>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Specification</w:t>
            </w:r>
          </w:p>
        </w:tc>
        <w:tc>
          <w:tcPr>
            <w:tcW w:w="790" w:type="pct"/>
            <w:vAlign w:val="center"/>
          </w:tcPr>
          <w:p w14:paraId="3D9ED31C"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Code</w:t>
            </w:r>
          </w:p>
        </w:tc>
      </w:tr>
      <w:tr w:rsidR="008F0B8E" w:rsidRPr="00263F88" w14:paraId="32D521FA" w14:textId="77777777" w:rsidTr="00691A8F">
        <w:trPr>
          <w:trHeight w:val="23"/>
        </w:trPr>
        <w:tc>
          <w:tcPr>
            <w:tcW w:w="4210" w:type="pct"/>
            <w:vAlign w:val="center"/>
            <w:hideMark/>
          </w:tcPr>
          <w:p w14:paraId="04EC5505" w14:textId="77777777" w:rsidR="008F0B8E" w:rsidRPr="00263F88" w:rsidRDefault="008F0B8E" w:rsidP="00CB42A2">
            <w:pPr>
              <w:contextualSpacing/>
              <w:rPr>
                <w:rFonts w:ascii="Calibri" w:eastAsia="Times New Roman" w:hAnsi="Calibri" w:cs="Calibri"/>
                <w:sz w:val="20"/>
                <w:szCs w:val="20"/>
                <w:lang w:val="en-US"/>
              </w:rPr>
            </w:pPr>
            <w:r>
              <w:rPr>
                <w:rFonts w:ascii="Calibri" w:hAnsi="Calibri" w:cs="Calibri"/>
                <w:sz w:val="20"/>
                <w:lang w:val="en-US"/>
              </w:rPr>
              <w:t>G</w:t>
            </w:r>
            <w:r w:rsidRPr="00263F88">
              <w:rPr>
                <w:rFonts w:ascii="Calibri" w:hAnsi="Calibri" w:cs="Calibri"/>
                <w:sz w:val="20"/>
                <w:lang w:val="en-US"/>
              </w:rPr>
              <w:t>rade A</w:t>
            </w:r>
          </w:p>
        </w:tc>
        <w:tc>
          <w:tcPr>
            <w:tcW w:w="790" w:type="pct"/>
            <w:vAlign w:val="center"/>
            <w:hideMark/>
          </w:tcPr>
          <w:p w14:paraId="79865E1B"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B01</w:t>
            </w:r>
          </w:p>
        </w:tc>
      </w:tr>
      <w:tr w:rsidR="008F0B8E" w:rsidRPr="00263F88" w14:paraId="6C5DEC28" w14:textId="77777777" w:rsidTr="00691A8F">
        <w:trPr>
          <w:trHeight w:val="23"/>
        </w:trPr>
        <w:tc>
          <w:tcPr>
            <w:tcW w:w="4210" w:type="pct"/>
            <w:vAlign w:val="center"/>
            <w:hideMark/>
          </w:tcPr>
          <w:p w14:paraId="35854A8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Grade B or L245</w:t>
            </w:r>
          </w:p>
        </w:tc>
        <w:tc>
          <w:tcPr>
            <w:tcW w:w="790" w:type="pct"/>
            <w:vAlign w:val="center"/>
            <w:hideMark/>
          </w:tcPr>
          <w:p w14:paraId="5588637F"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B02</w:t>
            </w:r>
          </w:p>
        </w:tc>
      </w:tr>
      <w:tr w:rsidR="008F0B8E" w:rsidRPr="00263F88" w14:paraId="1FE3FC65" w14:textId="77777777" w:rsidTr="00691A8F">
        <w:trPr>
          <w:trHeight w:val="23"/>
        </w:trPr>
        <w:tc>
          <w:tcPr>
            <w:tcW w:w="4210" w:type="pct"/>
            <w:vAlign w:val="center"/>
            <w:hideMark/>
          </w:tcPr>
          <w:p w14:paraId="6A399F62"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X42 or L290</w:t>
            </w:r>
          </w:p>
        </w:tc>
        <w:tc>
          <w:tcPr>
            <w:tcW w:w="790" w:type="pct"/>
            <w:vAlign w:val="center"/>
            <w:hideMark/>
          </w:tcPr>
          <w:p w14:paraId="3FA45F2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B03</w:t>
            </w:r>
          </w:p>
        </w:tc>
      </w:tr>
      <w:tr w:rsidR="008F0B8E" w:rsidRPr="00263F88" w14:paraId="07EA8034" w14:textId="77777777" w:rsidTr="00691A8F">
        <w:trPr>
          <w:trHeight w:val="23"/>
        </w:trPr>
        <w:tc>
          <w:tcPr>
            <w:tcW w:w="4210" w:type="pct"/>
            <w:vAlign w:val="center"/>
            <w:hideMark/>
          </w:tcPr>
          <w:p w14:paraId="08566744"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X46 or L320</w:t>
            </w:r>
          </w:p>
        </w:tc>
        <w:tc>
          <w:tcPr>
            <w:tcW w:w="790" w:type="pct"/>
            <w:vAlign w:val="center"/>
            <w:hideMark/>
          </w:tcPr>
          <w:p w14:paraId="75C4547F"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B04</w:t>
            </w:r>
          </w:p>
        </w:tc>
      </w:tr>
      <w:tr w:rsidR="008F0B8E" w:rsidRPr="00263F88" w14:paraId="53169A57" w14:textId="77777777" w:rsidTr="00691A8F">
        <w:trPr>
          <w:trHeight w:val="23"/>
        </w:trPr>
        <w:tc>
          <w:tcPr>
            <w:tcW w:w="4210" w:type="pct"/>
            <w:vAlign w:val="center"/>
            <w:hideMark/>
          </w:tcPr>
          <w:p w14:paraId="4A450C4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X52 or L360</w:t>
            </w:r>
          </w:p>
        </w:tc>
        <w:tc>
          <w:tcPr>
            <w:tcW w:w="790" w:type="pct"/>
            <w:vAlign w:val="center"/>
            <w:hideMark/>
          </w:tcPr>
          <w:p w14:paraId="55F5D5C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B05</w:t>
            </w:r>
          </w:p>
        </w:tc>
      </w:tr>
      <w:tr w:rsidR="008F0B8E" w:rsidRPr="00263F88" w14:paraId="263916A1" w14:textId="77777777" w:rsidTr="00691A8F">
        <w:trPr>
          <w:trHeight w:val="23"/>
        </w:trPr>
        <w:tc>
          <w:tcPr>
            <w:tcW w:w="4210" w:type="pct"/>
            <w:vAlign w:val="center"/>
            <w:hideMark/>
          </w:tcPr>
          <w:p w14:paraId="252BE92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X56 or L390</w:t>
            </w:r>
          </w:p>
        </w:tc>
        <w:tc>
          <w:tcPr>
            <w:tcW w:w="790" w:type="pct"/>
            <w:vAlign w:val="center"/>
            <w:hideMark/>
          </w:tcPr>
          <w:p w14:paraId="209C461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B06</w:t>
            </w:r>
          </w:p>
        </w:tc>
      </w:tr>
      <w:tr w:rsidR="008F0B8E" w:rsidRPr="00263F88" w14:paraId="5E3B03F0" w14:textId="77777777" w:rsidTr="00691A8F">
        <w:trPr>
          <w:trHeight w:val="23"/>
        </w:trPr>
        <w:tc>
          <w:tcPr>
            <w:tcW w:w="4210" w:type="pct"/>
            <w:vAlign w:val="center"/>
            <w:hideMark/>
          </w:tcPr>
          <w:p w14:paraId="7725DC2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X60 or L415</w:t>
            </w:r>
          </w:p>
        </w:tc>
        <w:tc>
          <w:tcPr>
            <w:tcW w:w="790" w:type="pct"/>
            <w:vAlign w:val="center"/>
            <w:hideMark/>
          </w:tcPr>
          <w:p w14:paraId="027BB0D1"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B07</w:t>
            </w:r>
          </w:p>
        </w:tc>
      </w:tr>
      <w:tr w:rsidR="008F0B8E" w:rsidRPr="00263F88" w14:paraId="5838BE3F" w14:textId="77777777" w:rsidTr="00691A8F">
        <w:trPr>
          <w:trHeight w:val="23"/>
        </w:trPr>
        <w:tc>
          <w:tcPr>
            <w:tcW w:w="4210" w:type="pct"/>
            <w:vAlign w:val="center"/>
            <w:hideMark/>
          </w:tcPr>
          <w:p w14:paraId="1912E90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X65 or L450</w:t>
            </w:r>
          </w:p>
        </w:tc>
        <w:tc>
          <w:tcPr>
            <w:tcW w:w="790" w:type="pct"/>
            <w:vAlign w:val="center"/>
            <w:hideMark/>
          </w:tcPr>
          <w:p w14:paraId="05819B8A"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B08</w:t>
            </w:r>
          </w:p>
        </w:tc>
      </w:tr>
      <w:tr w:rsidR="008F0B8E" w:rsidRPr="00263F88" w14:paraId="1217938E" w14:textId="77777777" w:rsidTr="00691A8F">
        <w:trPr>
          <w:trHeight w:val="23"/>
        </w:trPr>
        <w:tc>
          <w:tcPr>
            <w:tcW w:w="4210" w:type="pct"/>
            <w:vAlign w:val="center"/>
            <w:hideMark/>
          </w:tcPr>
          <w:p w14:paraId="13E74ACF"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X70 or L485</w:t>
            </w:r>
          </w:p>
        </w:tc>
        <w:tc>
          <w:tcPr>
            <w:tcW w:w="790" w:type="pct"/>
            <w:vAlign w:val="center"/>
            <w:hideMark/>
          </w:tcPr>
          <w:p w14:paraId="2B2DAB76"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B09</w:t>
            </w:r>
          </w:p>
        </w:tc>
      </w:tr>
      <w:tr w:rsidR="008F0B8E" w:rsidRPr="00263F88" w14:paraId="6AA7A397" w14:textId="77777777" w:rsidTr="00691A8F">
        <w:trPr>
          <w:trHeight w:val="23"/>
        </w:trPr>
        <w:tc>
          <w:tcPr>
            <w:tcW w:w="4210" w:type="pct"/>
            <w:vAlign w:val="center"/>
            <w:hideMark/>
          </w:tcPr>
          <w:p w14:paraId="2D845F3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X80 or L555</w:t>
            </w:r>
          </w:p>
        </w:tc>
        <w:tc>
          <w:tcPr>
            <w:tcW w:w="790" w:type="pct"/>
            <w:vAlign w:val="center"/>
            <w:hideMark/>
          </w:tcPr>
          <w:p w14:paraId="4A459666"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B10</w:t>
            </w:r>
          </w:p>
        </w:tc>
      </w:tr>
      <w:tr w:rsidR="008F0B8E" w:rsidRPr="00263F88" w14:paraId="30A08F60" w14:textId="77777777" w:rsidTr="00691A8F">
        <w:trPr>
          <w:trHeight w:val="23"/>
        </w:trPr>
        <w:tc>
          <w:tcPr>
            <w:tcW w:w="4210" w:type="pct"/>
            <w:vAlign w:val="center"/>
            <w:hideMark/>
          </w:tcPr>
          <w:p w14:paraId="3C3BBE3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X85</w:t>
            </w:r>
          </w:p>
        </w:tc>
        <w:tc>
          <w:tcPr>
            <w:tcW w:w="790" w:type="pct"/>
            <w:vAlign w:val="center"/>
            <w:hideMark/>
          </w:tcPr>
          <w:p w14:paraId="5AFCD5BD"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B11</w:t>
            </w:r>
          </w:p>
        </w:tc>
      </w:tr>
      <w:tr w:rsidR="008F0B8E" w:rsidRPr="00263F88" w14:paraId="2ACFD42C" w14:textId="77777777" w:rsidTr="00691A8F">
        <w:trPr>
          <w:trHeight w:val="23"/>
        </w:trPr>
        <w:tc>
          <w:tcPr>
            <w:tcW w:w="4210" w:type="pct"/>
            <w:vAlign w:val="center"/>
            <w:hideMark/>
          </w:tcPr>
          <w:p w14:paraId="1AA915F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X100</w:t>
            </w:r>
          </w:p>
        </w:tc>
        <w:tc>
          <w:tcPr>
            <w:tcW w:w="790" w:type="pct"/>
            <w:vAlign w:val="center"/>
            <w:hideMark/>
          </w:tcPr>
          <w:p w14:paraId="63BB7DA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B12</w:t>
            </w:r>
          </w:p>
        </w:tc>
      </w:tr>
      <w:tr w:rsidR="008F0B8E" w:rsidRPr="00263F88" w14:paraId="66FF9D9B" w14:textId="77777777" w:rsidTr="00691A8F">
        <w:trPr>
          <w:trHeight w:val="23"/>
        </w:trPr>
        <w:tc>
          <w:tcPr>
            <w:tcW w:w="4210" w:type="pct"/>
            <w:vAlign w:val="center"/>
            <w:hideMark/>
          </w:tcPr>
          <w:p w14:paraId="020B5C6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Grade 241</w:t>
            </w:r>
          </w:p>
        </w:tc>
        <w:tc>
          <w:tcPr>
            <w:tcW w:w="790" w:type="pct"/>
            <w:vAlign w:val="center"/>
            <w:hideMark/>
          </w:tcPr>
          <w:p w14:paraId="08E57D2B"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B13</w:t>
            </w:r>
          </w:p>
        </w:tc>
      </w:tr>
      <w:tr w:rsidR="008F0B8E" w:rsidRPr="00263F88" w14:paraId="26257F62" w14:textId="77777777" w:rsidTr="00691A8F">
        <w:trPr>
          <w:trHeight w:val="23"/>
        </w:trPr>
        <w:tc>
          <w:tcPr>
            <w:tcW w:w="4210" w:type="pct"/>
            <w:vAlign w:val="center"/>
            <w:hideMark/>
          </w:tcPr>
          <w:p w14:paraId="774E42F9"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Grade 290</w:t>
            </w:r>
          </w:p>
        </w:tc>
        <w:tc>
          <w:tcPr>
            <w:tcW w:w="790" w:type="pct"/>
            <w:vAlign w:val="center"/>
            <w:hideMark/>
          </w:tcPr>
          <w:p w14:paraId="106C4F29"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B14</w:t>
            </w:r>
          </w:p>
        </w:tc>
      </w:tr>
      <w:tr w:rsidR="008F0B8E" w:rsidRPr="00263F88" w14:paraId="2D660C04" w14:textId="77777777" w:rsidTr="00691A8F">
        <w:trPr>
          <w:trHeight w:val="23"/>
        </w:trPr>
        <w:tc>
          <w:tcPr>
            <w:tcW w:w="4210" w:type="pct"/>
            <w:vAlign w:val="center"/>
            <w:hideMark/>
          </w:tcPr>
          <w:p w14:paraId="0794A1E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Grade 359</w:t>
            </w:r>
          </w:p>
        </w:tc>
        <w:tc>
          <w:tcPr>
            <w:tcW w:w="790" w:type="pct"/>
            <w:vAlign w:val="center"/>
            <w:hideMark/>
          </w:tcPr>
          <w:p w14:paraId="6C12EEF5"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B15</w:t>
            </w:r>
          </w:p>
        </w:tc>
      </w:tr>
      <w:tr w:rsidR="008F0B8E" w:rsidRPr="00263F88" w14:paraId="161DBBD0" w14:textId="77777777" w:rsidTr="00691A8F">
        <w:trPr>
          <w:trHeight w:val="23"/>
        </w:trPr>
        <w:tc>
          <w:tcPr>
            <w:tcW w:w="4210" w:type="pct"/>
            <w:vAlign w:val="center"/>
            <w:hideMark/>
          </w:tcPr>
          <w:p w14:paraId="3EE7B53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DNV SMLS 450</w:t>
            </w:r>
          </w:p>
        </w:tc>
        <w:tc>
          <w:tcPr>
            <w:tcW w:w="790" w:type="pct"/>
            <w:vAlign w:val="center"/>
            <w:hideMark/>
          </w:tcPr>
          <w:p w14:paraId="5A1FEEE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B16</w:t>
            </w:r>
          </w:p>
        </w:tc>
      </w:tr>
      <w:tr w:rsidR="008F0B8E" w:rsidRPr="00263F88" w14:paraId="5B28FDFF" w14:textId="77777777" w:rsidTr="00691A8F">
        <w:trPr>
          <w:trHeight w:val="23"/>
        </w:trPr>
        <w:tc>
          <w:tcPr>
            <w:tcW w:w="4210" w:type="pct"/>
            <w:vAlign w:val="center"/>
            <w:hideMark/>
          </w:tcPr>
          <w:p w14:paraId="0DBAD98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DNV SMLS 485</w:t>
            </w:r>
          </w:p>
        </w:tc>
        <w:tc>
          <w:tcPr>
            <w:tcW w:w="790" w:type="pct"/>
            <w:vAlign w:val="center"/>
            <w:hideMark/>
          </w:tcPr>
          <w:p w14:paraId="5436F38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B17</w:t>
            </w:r>
          </w:p>
        </w:tc>
      </w:tr>
      <w:tr w:rsidR="008F0B8E" w:rsidRPr="00263F88" w14:paraId="1C8608F3" w14:textId="77777777" w:rsidTr="00691A8F">
        <w:trPr>
          <w:trHeight w:val="23"/>
        </w:trPr>
        <w:tc>
          <w:tcPr>
            <w:tcW w:w="4210" w:type="pct"/>
            <w:vAlign w:val="center"/>
            <w:hideMark/>
          </w:tcPr>
          <w:p w14:paraId="4EA500D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DNV SMLS 415</w:t>
            </w:r>
          </w:p>
        </w:tc>
        <w:tc>
          <w:tcPr>
            <w:tcW w:w="790" w:type="pct"/>
            <w:vAlign w:val="center"/>
            <w:hideMark/>
          </w:tcPr>
          <w:p w14:paraId="2B1D425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B18</w:t>
            </w:r>
          </w:p>
        </w:tc>
      </w:tr>
      <w:tr w:rsidR="008F0B8E" w:rsidRPr="00263F88" w14:paraId="155E1FC9" w14:textId="77777777" w:rsidTr="00691A8F">
        <w:trPr>
          <w:trHeight w:val="23"/>
        </w:trPr>
        <w:tc>
          <w:tcPr>
            <w:tcW w:w="4210" w:type="pct"/>
            <w:vAlign w:val="center"/>
            <w:hideMark/>
          </w:tcPr>
          <w:p w14:paraId="5D121ED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Others</w:t>
            </w:r>
          </w:p>
        </w:tc>
        <w:tc>
          <w:tcPr>
            <w:tcW w:w="790" w:type="pct"/>
            <w:vAlign w:val="center"/>
            <w:hideMark/>
          </w:tcPr>
          <w:p w14:paraId="1B36837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B19</w:t>
            </w:r>
          </w:p>
        </w:tc>
      </w:tr>
    </w:tbl>
    <w:p w14:paraId="56F6144C" w14:textId="77777777" w:rsidR="008F0B8E" w:rsidRPr="00263F88" w:rsidRDefault="008F0B8E" w:rsidP="008F0B8E">
      <w:pPr>
        <w:widowControl w:val="0"/>
        <w:spacing w:after="0" w:line="240" w:lineRule="auto"/>
        <w:contextualSpacing/>
        <w:mirrorIndents/>
        <w:jc w:val="both"/>
        <w:rPr>
          <w:rFonts w:eastAsia="Times New Roman" w:cstheme="minorHAnsi"/>
          <w:b/>
          <w:snapToGrid w:val="0"/>
          <w:sz w:val="20"/>
          <w:szCs w:val="20"/>
          <w:lang w:val="en-US" w:eastAsia="pt-BR"/>
        </w:rPr>
      </w:pPr>
    </w:p>
    <w:p w14:paraId="39757CE1" w14:textId="77777777" w:rsidR="008F0B8E" w:rsidRPr="00263F88" w:rsidRDefault="008F0B8E" w:rsidP="008F0B8E">
      <w:pPr>
        <w:widowControl w:val="0"/>
        <w:spacing w:after="0" w:line="240" w:lineRule="auto"/>
        <w:contextualSpacing/>
        <w:mirrorIndents/>
        <w:jc w:val="both"/>
        <w:rPr>
          <w:rFonts w:eastAsia="Times New Roman" w:cstheme="minorHAnsi"/>
          <w:b/>
          <w:snapToGrid w:val="0"/>
          <w:sz w:val="20"/>
          <w:szCs w:val="20"/>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8658"/>
        <w:gridCol w:w="1457"/>
      </w:tblGrid>
      <w:tr w:rsidR="008F0B8E" w:rsidRPr="00263F88" w14:paraId="40AEDBD6" w14:textId="77777777" w:rsidTr="00CB42A2">
        <w:trPr>
          <w:trHeight w:val="23"/>
        </w:trPr>
        <w:tc>
          <w:tcPr>
            <w:tcW w:w="0" w:type="auto"/>
            <w:gridSpan w:val="2"/>
            <w:vAlign w:val="center"/>
            <w:hideMark/>
          </w:tcPr>
          <w:p w14:paraId="6B449256"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cstheme="minorHAnsi"/>
                <w:b/>
                <w:bCs/>
                <w:sz w:val="20"/>
                <w:szCs w:val="20"/>
                <w:lang w:val="en-US"/>
              </w:rPr>
              <w:t>Characteristic 0</w:t>
            </w:r>
            <w:r w:rsidRPr="00263F88">
              <w:rPr>
                <w:rFonts w:ascii="Calibri" w:eastAsia="Times New Roman" w:hAnsi="Calibri" w:cs="Calibri"/>
                <w:b/>
                <w:bCs/>
                <w:sz w:val="20"/>
                <w:szCs w:val="20"/>
                <w:lang w:val="en-US"/>
              </w:rPr>
              <w:t>3: Rolling / Drawing</w:t>
            </w:r>
          </w:p>
        </w:tc>
      </w:tr>
      <w:tr w:rsidR="008F0B8E" w:rsidRPr="00263F88" w14:paraId="49014F2D" w14:textId="77777777" w:rsidTr="00691A8F">
        <w:trPr>
          <w:trHeight w:val="23"/>
        </w:trPr>
        <w:tc>
          <w:tcPr>
            <w:tcW w:w="4280" w:type="pct"/>
            <w:vAlign w:val="center"/>
          </w:tcPr>
          <w:p w14:paraId="0F347E7B" w14:textId="77777777" w:rsidR="008F0B8E" w:rsidRPr="00263F88" w:rsidRDefault="008F0B8E" w:rsidP="00CB42A2">
            <w:pPr>
              <w:contextualSpacing/>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Specification</w:t>
            </w:r>
          </w:p>
        </w:tc>
        <w:tc>
          <w:tcPr>
            <w:tcW w:w="720" w:type="pct"/>
            <w:vAlign w:val="center"/>
          </w:tcPr>
          <w:p w14:paraId="6BE4F113"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Code</w:t>
            </w:r>
          </w:p>
        </w:tc>
      </w:tr>
      <w:tr w:rsidR="008F0B8E" w:rsidRPr="00263F88" w14:paraId="4448DDF9" w14:textId="77777777" w:rsidTr="00691A8F">
        <w:trPr>
          <w:trHeight w:val="23"/>
        </w:trPr>
        <w:tc>
          <w:tcPr>
            <w:tcW w:w="4280" w:type="pct"/>
            <w:vAlign w:val="center"/>
            <w:hideMark/>
          </w:tcPr>
          <w:p w14:paraId="5247532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Hot Rolled</w:t>
            </w:r>
          </w:p>
        </w:tc>
        <w:tc>
          <w:tcPr>
            <w:tcW w:w="720" w:type="pct"/>
            <w:vAlign w:val="center"/>
            <w:hideMark/>
          </w:tcPr>
          <w:p w14:paraId="154CF46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C01</w:t>
            </w:r>
          </w:p>
        </w:tc>
      </w:tr>
      <w:tr w:rsidR="008F0B8E" w:rsidRPr="00263F88" w14:paraId="298B8487" w14:textId="77777777" w:rsidTr="00691A8F">
        <w:trPr>
          <w:trHeight w:val="23"/>
        </w:trPr>
        <w:tc>
          <w:tcPr>
            <w:tcW w:w="4280" w:type="pct"/>
            <w:vAlign w:val="center"/>
            <w:hideMark/>
          </w:tcPr>
          <w:p w14:paraId="3A78690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Cold Rolled</w:t>
            </w:r>
          </w:p>
        </w:tc>
        <w:tc>
          <w:tcPr>
            <w:tcW w:w="720" w:type="pct"/>
            <w:vAlign w:val="center"/>
            <w:hideMark/>
          </w:tcPr>
          <w:p w14:paraId="38622E0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C02</w:t>
            </w:r>
          </w:p>
        </w:tc>
      </w:tr>
      <w:tr w:rsidR="008F0B8E" w:rsidRPr="00263F88" w14:paraId="5E78B42E" w14:textId="77777777" w:rsidTr="00691A8F">
        <w:trPr>
          <w:trHeight w:val="23"/>
        </w:trPr>
        <w:tc>
          <w:tcPr>
            <w:tcW w:w="4280" w:type="pct"/>
            <w:vAlign w:val="center"/>
            <w:hideMark/>
          </w:tcPr>
          <w:p w14:paraId="6867F04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Drawn</w:t>
            </w:r>
          </w:p>
        </w:tc>
        <w:tc>
          <w:tcPr>
            <w:tcW w:w="720" w:type="pct"/>
            <w:vAlign w:val="center"/>
            <w:hideMark/>
          </w:tcPr>
          <w:p w14:paraId="767AC23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C03</w:t>
            </w:r>
          </w:p>
        </w:tc>
      </w:tr>
    </w:tbl>
    <w:p w14:paraId="57A53595" w14:textId="77777777" w:rsidR="008F0B8E" w:rsidRPr="00263F88" w:rsidRDefault="008F0B8E" w:rsidP="008F0B8E">
      <w:pPr>
        <w:widowControl w:val="0"/>
        <w:spacing w:after="0" w:line="240" w:lineRule="auto"/>
        <w:contextualSpacing/>
        <w:mirrorIndents/>
        <w:jc w:val="both"/>
        <w:rPr>
          <w:rFonts w:eastAsia="Times New Roman" w:cstheme="minorHAnsi"/>
          <w:b/>
          <w:snapToGrid w:val="0"/>
          <w:sz w:val="20"/>
          <w:szCs w:val="20"/>
          <w:lang w:val="en-US" w:eastAsia="pt-BR"/>
        </w:rPr>
      </w:pPr>
    </w:p>
    <w:p w14:paraId="78056C0B" w14:textId="77777777" w:rsidR="008F0B8E" w:rsidRPr="00263F88" w:rsidRDefault="008F0B8E" w:rsidP="008F0B8E">
      <w:pPr>
        <w:widowControl w:val="0"/>
        <w:spacing w:after="0" w:line="240" w:lineRule="auto"/>
        <w:contextualSpacing/>
        <w:mirrorIndents/>
        <w:jc w:val="both"/>
        <w:rPr>
          <w:rFonts w:eastAsia="Times New Roman" w:cstheme="minorHAnsi"/>
          <w:b/>
          <w:snapToGrid w:val="0"/>
          <w:sz w:val="20"/>
          <w:szCs w:val="20"/>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8616"/>
        <w:gridCol w:w="1499"/>
      </w:tblGrid>
      <w:tr w:rsidR="008F0B8E" w:rsidRPr="00353CA5" w14:paraId="6B53A3EE" w14:textId="77777777" w:rsidTr="00CB42A2">
        <w:trPr>
          <w:trHeight w:val="23"/>
        </w:trPr>
        <w:tc>
          <w:tcPr>
            <w:tcW w:w="0" w:type="auto"/>
            <w:gridSpan w:val="2"/>
            <w:vAlign w:val="center"/>
            <w:hideMark/>
          </w:tcPr>
          <w:p w14:paraId="030ED6D0"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cstheme="minorHAnsi"/>
                <w:b/>
                <w:bCs/>
                <w:sz w:val="20"/>
                <w:szCs w:val="20"/>
                <w:lang w:val="en-US"/>
              </w:rPr>
              <w:t>Characteristic 0</w:t>
            </w:r>
            <w:r w:rsidRPr="00263F88">
              <w:rPr>
                <w:rFonts w:ascii="Calibri" w:eastAsia="Times New Roman" w:hAnsi="Calibri" w:cs="Calibri"/>
                <w:b/>
                <w:bCs/>
                <w:sz w:val="20"/>
                <w:szCs w:val="20"/>
                <w:lang w:val="en-US"/>
              </w:rPr>
              <w:t>4: Outer Diameter Range (mm)</w:t>
            </w:r>
          </w:p>
        </w:tc>
      </w:tr>
      <w:tr w:rsidR="008F0B8E" w:rsidRPr="00263F88" w14:paraId="5B9987E1" w14:textId="77777777" w:rsidTr="00CB42A2">
        <w:trPr>
          <w:trHeight w:val="23"/>
        </w:trPr>
        <w:tc>
          <w:tcPr>
            <w:tcW w:w="0" w:type="auto"/>
            <w:vAlign w:val="center"/>
          </w:tcPr>
          <w:p w14:paraId="02C4CE6A" w14:textId="77777777" w:rsidR="008F0B8E" w:rsidRPr="00263F88" w:rsidRDefault="008F0B8E" w:rsidP="00CB42A2">
            <w:pPr>
              <w:contextualSpacing/>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Specification</w:t>
            </w:r>
          </w:p>
        </w:tc>
        <w:tc>
          <w:tcPr>
            <w:tcW w:w="0" w:type="auto"/>
            <w:vAlign w:val="center"/>
          </w:tcPr>
          <w:p w14:paraId="532F6098"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Code</w:t>
            </w:r>
          </w:p>
        </w:tc>
      </w:tr>
      <w:tr w:rsidR="008F0B8E" w:rsidRPr="00263F88" w14:paraId="0AEEF7C8" w14:textId="77777777" w:rsidTr="00CB42A2">
        <w:trPr>
          <w:trHeight w:val="23"/>
        </w:trPr>
        <w:tc>
          <w:tcPr>
            <w:tcW w:w="0" w:type="auto"/>
            <w:vAlign w:val="center"/>
            <w:hideMark/>
          </w:tcPr>
          <w:p w14:paraId="2BFE995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Less than 30.00 mm</w:t>
            </w:r>
          </w:p>
        </w:tc>
        <w:tc>
          <w:tcPr>
            <w:tcW w:w="0" w:type="auto"/>
            <w:vAlign w:val="center"/>
            <w:hideMark/>
          </w:tcPr>
          <w:p w14:paraId="614E10FF"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D01</w:t>
            </w:r>
          </w:p>
        </w:tc>
      </w:tr>
      <w:tr w:rsidR="008F0B8E" w:rsidRPr="00263F88" w14:paraId="6A7A5D0B" w14:textId="77777777" w:rsidTr="00CB42A2">
        <w:trPr>
          <w:trHeight w:val="23"/>
        </w:trPr>
        <w:tc>
          <w:tcPr>
            <w:tcW w:w="0" w:type="auto"/>
            <w:vAlign w:val="center"/>
            <w:hideMark/>
          </w:tcPr>
          <w:p w14:paraId="0CA471C6"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30.00 mm and &lt; 34.00 mm</w:t>
            </w:r>
          </w:p>
        </w:tc>
        <w:tc>
          <w:tcPr>
            <w:tcW w:w="0" w:type="auto"/>
            <w:vAlign w:val="center"/>
            <w:hideMark/>
          </w:tcPr>
          <w:p w14:paraId="1BAD82A9"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D02</w:t>
            </w:r>
          </w:p>
        </w:tc>
      </w:tr>
      <w:tr w:rsidR="008F0B8E" w:rsidRPr="00263F88" w14:paraId="31218446" w14:textId="77777777" w:rsidTr="00CB42A2">
        <w:trPr>
          <w:trHeight w:val="23"/>
        </w:trPr>
        <w:tc>
          <w:tcPr>
            <w:tcW w:w="0" w:type="auto"/>
            <w:vAlign w:val="center"/>
            <w:hideMark/>
          </w:tcPr>
          <w:p w14:paraId="73504C0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34.00 mm and &lt; 61.00 mm</w:t>
            </w:r>
          </w:p>
        </w:tc>
        <w:tc>
          <w:tcPr>
            <w:tcW w:w="0" w:type="auto"/>
            <w:vAlign w:val="center"/>
            <w:hideMark/>
          </w:tcPr>
          <w:p w14:paraId="6A82A5DA"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D03</w:t>
            </w:r>
          </w:p>
        </w:tc>
      </w:tr>
      <w:tr w:rsidR="008F0B8E" w:rsidRPr="00263F88" w14:paraId="181A1861" w14:textId="77777777" w:rsidTr="00CB42A2">
        <w:trPr>
          <w:trHeight w:val="23"/>
        </w:trPr>
        <w:tc>
          <w:tcPr>
            <w:tcW w:w="0" w:type="auto"/>
            <w:vAlign w:val="center"/>
            <w:hideMark/>
          </w:tcPr>
          <w:p w14:paraId="6DDC305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61.00 mm and &lt; 89.00 mm</w:t>
            </w:r>
          </w:p>
        </w:tc>
        <w:tc>
          <w:tcPr>
            <w:tcW w:w="0" w:type="auto"/>
            <w:vAlign w:val="center"/>
            <w:hideMark/>
          </w:tcPr>
          <w:p w14:paraId="3338762B"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D04</w:t>
            </w:r>
          </w:p>
        </w:tc>
      </w:tr>
      <w:tr w:rsidR="008F0B8E" w:rsidRPr="00263F88" w14:paraId="035ECCAE" w14:textId="77777777" w:rsidTr="00CB42A2">
        <w:trPr>
          <w:trHeight w:val="23"/>
        </w:trPr>
        <w:tc>
          <w:tcPr>
            <w:tcW w:w="0" w:type="auto"/>
            <w:vAlign w:val="center"/>
            <w:hideMark/>
          </w:tcPr>
          <w:p w14:paraId="3C26030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89.00 mm and &lt; 114.00 mm</w:t>
            </w:r>
          </w:p>
        </w:tc>
        <w:tc>
          <w:tcPr>
            <w:tcW w:w="0" w:type="auto"/>
            <w:vAlign w:val="center"/>
            <w:hideMark/>
          </w:tcPr>
          <w:p w14:paraId="194EE97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D05</w:t>
            </w:r>
          </w:p>
        </w:tc>
      </w:tr>
      <w:tr w:rsidR="008F0B8E" w:rsidRPr="00263F88" w14:paraId="3BE3D18E" w14:textId="77777777" w:rsidTr="00CB42A2">
        <w:trPr>
          <w:trHeight w:val="23"/>
        </w:trPr>
        <w:tc>
          <w:tcPr>
            <w:tcW w:w="0" w:type="auto"/>
            <w:vAlign w:val="center"/>
            <w:hideMark/>
          </w:tcPr>
          <w:p w14:paraId="66DED1E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114.00 mm and &lt; 135.00 mm</w:t>
            </w:r>
          </w:p>
        </w:tc>
        <w:tc>
          <w:tcPr>
            <w:tcW w:w="0" w:type="auto"/>
            <w:vAlign w:val="center"/>
            <w:hideMark/>
          </w:tcPr>
          <w:p w14:paraId="0D276895"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D06</w:t>
            </w:r>
          </w:p>
        </w:tc>
      </w:tr>
      <w:tr w:rsidR="008F0B8E" w:rsidRPr="00263F88" w14:paraId="325286E7" w14:textId="77777777" w:rsidTr="00CB42A2">
        <w:trPr>
          <w:trHeight w:val="23"/>
        </w:trPr>
        <w:tc>
          <w:tcPr>
            <w:tcW w:w="0" w:type="auto"/>
            <w:vAlign w:val="center"/>
            <w:hideMark/>
          </w:tcPr>
          <w:p w14:paraId="2DEAFB9F"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135.00 mm and &lt; 141.4 mm</w:t>
            </w:r>
          </w:p>
        </w:tc>
        <w:tc>
          <w:tcPr>
            <w:tcW w:w="0" w:type="auto"/>
            <w:vAlign w:val="center"/>
            <w:hideMark/>
          </w:tcPr>
          <w:p w14:paraId="2AC3BDBB"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D07</w:t>
            </w:r>
          </w:p>
        </w:tc>
      </w:tr>
    </w:tbl>
    <w:p w14:paraId="230E08D6" w14:textId="77777777" w:rsidR="008F0B8E" w:rsidRPr="00263F88" w:rsidRDefault="008F0B8E" w:rsidP="008F0B8E">
      <w:pPr>
        <w:widowControl w:val="0"/>
        <w:spacing w:after="0" w:line="240" w:lineRule="auto"/>
        <w:contextualSpacing/>
        <w:mirrorIndents/>
        <w:jc w:val="both"/>
        <w:rPr>
          <w:rFonts w:eastAsia="Times New Roman" w:cstheme="minorHAnsi"/>
          <w:b/>
          <w:snapToGrid w:val="0"/>
          <w:sz w:val="20"/>
          <w:szCs w:val="20"/>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8151"/>
        <w:gridCol w:w="1964"/>
      </w:tblGrid>
      <w:tr w:rsidR="008F0B8E" w:rsidRPr="00353CA5" w14:paraId="7D62C265" w14:textId="77777777" w:rsidTr="00CB42A2">
        <w:trPr>
          <w:trHeight w:val="23"/>
        </w:trPr>
        <w:tc>
          <w:tcPr>
            <w:tcW w:w="0" w:type="auto"/>
            <w:gridSpan w:val="2"/>
            <w:vAlign w:val="center"/>
            <w:hideMark/>
          </w:tcPr>
          <w:p w14:paraId="6C75C711"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cstheme="minorHAnsi"/>
                <w:b/>
                <w:bCs/>
                <w:sz w:val="20"/>
                <w:szCs w:val="20"/>
                <w:lang w:val="en-US"/>
              </w:rPr>
              <w:t>Characteristic 0</w:t>
            </w:r>
            <w:r w:rsidRPr="00263F88">
              <w:rPr>
                <w:rFonts w:ascii="Calibri" w:eastAsia="Times New Roman" w:hAnsi="Calibri" w:cs="Calibri"/>
                <w:b/>
                <w:bCs/>
                <w:sz w:val="20"/>
                <w:szCs w:val="20"/>
                <w:lang w:val="en-US"/>
              </w:rPr>
              <w:t>5: Wall Thickness Range (mm)</w:t>
            </w:r>
          </w:p>
        </w:tc>
      </w:tr>
      <w:tr w:rsidR="008F0B8E" w:rsidRPr="00263F88" w14:paraId="6523C97B" w14:textId="77777777" w:rsidTr="00CB42A2">
        <w:trPr>
          <w:trHeight w:val="23"/>
        </w:trPr>
        <w:tc>
          <w:tcPr>
            <w:tcW w:w="0" w:type="auto"/>
            <w:vAlign w:val="center"/>
          </w:tcPr>
          <w:p w14:paraId="50C89A32" w14:textId="77777777" w:rsidR="008F0B8E" w:rsidRPr="00263F88" w:rsidRDefault="008F0B8E" w:rsidP="00CB42A2">
            <w:pPr>
              <w:contextualSpacing/>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Specification</w:t>
            </w:r>
          </w:p>
        </w:tc>
        <w:tc>
          <w:tcPr>
            <w:tcW w:w="0" w:type="auto"/>
            <w:vAlign w:val="center"/>
          </w:tcPr>
          <w:p w14:paraId="3AD05398"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eastAsia="Times New Roman" w:hAnsi="Calibri" w:cs="Calibri"/>
                <w:b/>
                <w:bCs/>
                <w:sz w:val="20"/>
                <w:szCs w:val="20"/>
                <w:lang w:val="en-US"/>
              </w:rPr>
              <w:t>Code</w:t>
            </w:r>
          </w:p>
        </w:tc>
      </w:tr>
      <w:tr w:rsidR="008F0B8E" w:rsidRPr="00263F88" w14:paraId="1B32CFC0" w14:textId="77777777" w:rsidTr="00CB42A2">
        <w:trPr>
          <w:trHeight w:val="23"/>
        </w:trPr>
        <w:tc>
          <w:tcPr>
            <w:tcW w:w="0" w:type="auto"/>
            <w:vAlign w:val="center"/>
            <w:hideMark/>
          </w:tcPr>
          <w:p w14:paraId="28F556A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Less than 2 mm</w:t>
            </w:r>
          </w:p>
        </w:tc>
        <w:tc>
          <w:tcPr>
            <w:tcW w:w="0" w:type="auto"/>
            <w:vAlign w:val="center"/>
            <w:hideMark/>
          </w:tcPr>
          <w:p w14:paraId="670A8F9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E01</w:t>
            </w:r>
          </w:p>
        </w:tc>
      </w:tr>
      <w:tr w:rsidR="008F0B8E" w:rsidRPr="00263F88" w14:paraId="253304A6" w14:textId="77777777" w:rsidTr="00CB42A2">
        <w:trPr>
          <w:trHeight w:val="23"/>
        </w:trPr>
        <w:tc>
          <w:tcPr>
            <w:tcW w:w="0" w:type="auto"/>
            <w:vAlign w:val="center"/>
            <w:hideMark/>
          </w:tcPr>
          <w:p w14:paraId="0758A7F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 mm and &lt; 3 mm</w:t>
            </w:r>
          </w:p>
        </w:tc>
        <w:tc>
          <w:tcPr>
            <w:tcW w:w="0" w:type="auto"/>
            <w:vAlign w:val="center"/>
            <w:hideMark/>
          </w:tcPr>
          <w:p w14:paraId="6F30261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E02</w:t>
            </w:r>
          </w:p>
        </w:tc>
      </w:tr>
      <w:tr w:rsidR="008F0B8E" w:rsidRPr="00263F88" w14:paraId="73951908" w14:textId="77777777" w:rsidTr="00CB42A2">
        <w:trPr>
          <w:trHeight w:val="23"/>
        </w:trPr>
        <w:tc>
          <w:tcPr>
            <w:tcW w:w="0" w:type="auto"/>
            <w:vAlign w:val="center"/>
            <w:hideMark/>
          </w:tcPr>
          <w:p w14:paraId="31460D2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3 mm and &lt; 4 mm</w:t>
            </w:r>
          </w:p>
        </w:tc>
        <w:tc>
          <w:tcPr>
            <w:tcW w:w="0" w:type="auto"/>
            <w:vAlign w:val="center"/>
            <w:hideMark/>
          </w:tcPr>
          <w:p w14:paraId="67744C0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E03</w:t>
            </w:r>
          </w:p>
        </w:tc>
      </w:tr>
      <w:tr w:rsidR="008F0B8E" w:rsidRPr="00263F88" w14:paraId="579ADA6C" w14:textId="77777777" w:rsidTr="00CB42A2">
        <w:trPr>
          <w:trHeight w:val="23"/>
        </w:trPr>
        <w:tc>
          <w:tcPr>
            <w:tcW w:w="0" w:type="auto"/>
            <w:vAlign w:val="center"/>
          </w:tcPr>
          <w:p w14:paraId="39EE311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4 mm and &lt; 5 mm</w:t>
            </w:r>
          </w:p>
        </w:tc>
        <w:tc>
          <w:tcPr>
            <w:tcW w:w="0" w:type="auto"/>
            <w:vAlign w:val="center"/>
          </w:tcPr>
          <w:p w14:paraId="01DEB38D"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E04</w:t>
            </w:r>
          </w:p>
        </w:tc>
      </w:tr>
      <w:tr w:rsidR="008F0B8E" w:rsidRPr="00263F88" w14:paraId="4BC182F2" w14:textId="77777777" w:rsidTr="00CB42A2">
        <w:trPr>
          <w:trHeight w:val="23"/>
        </w:trPr>
        <w:tc>
          <w:tcPr>
            <w:tcW w:w="0" w:type="auto"/>
            <w:vAlign w:val="center"/>
          </w:tcPr>
          <w:p w14:paraId="6ABA55E6"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5 mm and &lt; 6 mm</w:t>
            </w:r>
          </w:p>
        </w:tc>
        <w:tc>
          <w:tcPr>
            <w:tcW w:w="0" w:type="auto"/>
            <w:vAlign w:val="center"/>
          </w:tcPr>
          <w:p w14:paraId="097E4248"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E05</w:t>
            </w:r>
          </w:p>
        </w:tc>
      </w:tr>
      <w:tr w:rsidR="008F0B8E" w:rsidRPr="00263F88" w14:paraId="1AF47062" w14:textId="77777777" w:rsidTr="00CB42A2">
        <w:trPr>
          <w:trHeight w:val="23"/>
        </w:trPr>
        <w:tc>
          <w:tcPr>
            <w:tcW w:w="0" w:type="auto"/>
            <w:vAlign w:val="center"/>
          </w:tcPr>
          <w:p w14:paraId="59C95FF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6 mm and &lt; 7 mm</w:t>
            </w:r>
          </w:p>
        </w:tc>
        <w:tc>
          <w:tcPr>
            <w:tcW w:w="0" w:type="auto"/>
            <w:vAlign w:val="center"/>
          </w:tcPr>
          <w:p w14:paraId="1D748A9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E06</w:t>
            </w:r>
          </w:p>
        </w:tc>
      </w:tr>
      <w:tr w:rsidR="008F0B8E" w:rsidRPr="00263F88" w14:paraId="1B52AE64" w14:textId="77777777" w:rsidTr="00CB42A2">
        <w:trPr>
          <w:trHeight w:val="23"/>
        </w:trPr>
        <w:tc>
          <w:tcPr>
            <w:tcW w:w="0" w:type="auto"/>
            <w:vAlign w:val="center"/>
          </w:tcPr>
          <w:p w14:paraId="2E8830A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7 mm and &lt; 8 mm</w:t>
            </w:r>
          </w:p>
        </w:tc>
        <w:tc>
          <w:tcPr>
            <w:tcW w:w="0" w:type="auto"/>
            <w:vAlign w:val="center"/>
          </w:tcPr>
          <w:p w14:paraId="39C024DB"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E07</w:t>
            </w:r>
          </w:p>
        </w:tc>
      </w:tr>
      <w:tr w:rsidR="008F0B8E" w:rsidRPr="00263F88" w14:paraId="20B98A91" w14:textId="77777777" w:rsidTr="00CB42A2">
        <w:trPr>
          <w:trHeight w:val="23"/>
        </w:trPr>
        <w:tc>
          <w:tcPr>
            <w:tcW w:w="0" w:type="auto"/>
            <w:vAlign w:val="center"/>
          </w:tcPr>
          <w:p w14:paraId="4DF8FB1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8 mm and &lt; 9 mm</w:t>
            </w:r>
          </w:p>
        </w:tc>
        <w:tc>
          <w:tcPr>
            <w:tcW w:w="0" w:type="auto"/>
            <w:vAlign w:val="center"/>
          </w:tcPr>
          <w:p w14:paraId="63C53CC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E08</w:t>
            </w:r>
          </w:p>
        </w:tc>
      </w:tr>
      <w:tr w:rsidR="008F0B8E" w:rsidRPr="00263F88" w14:paraId="27023626" w14:textId="77777777" w:rsidTr="00CB42A2">
        <w:trPr>
          <w:trHeight w:val="23"/>
        </w:trPr>
        <w:tc>
          <w:tcPr>
            <w:tcW w:w="0" w:type="auto"/>
            <w:vAlign w:val="center"/>
          </w:tcPr>
          <w:p w14:paraId="0905A23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9 mm and &lt; 10 mm</w:t>
            </w:r>
          </w:p>
        </w:tc>
        <w:tc>
          <w:tcPr>
            <w:tcW w:w="0" w:type="auto"/>
            <w:vAlign w:val="center"/>
          </w:tcPr>
          <w:p w14:paraId="382CBAA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E09</w:t>
            </w:r>
          </w:p>
        </w:tc>
      </w:tr>
      <w:tr w:rsidR="008F0B8E" w:rsidRPr="00263F88" w14:paraId="57260990" w14:textId="77777777" w:rsidTr="00CB42A2">
        <w:trPr>
          <w:trHeight w:val="23"/>
        </w:trPr>
        <w:tc>
          <w:tcPr>
            <w:tcW w:w="0" w:type="auto"/>
            <w:vAlign w:val="center"/>
          </w:tcPr>
          <w:p w14:paraId="1AE4053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10 mm and &lt; 11 mm</w:t>
            </w:r>
          </w:p>
        </w:tc>
        <w:tc>
          <w:tcPr>
            <w:tcW w:w="0" w:type="auto"/>
            <w:vAlign w:val="center"/>
          </w:tcPr>
          <w:p w14:paraId="38A96F7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E10</w:t>
            </w:r>
          </w:p>
        </w:tc>
      </w:tr>
      <w:tr w:rsidR="008F0B8E" w:rsidRPr="00263F88" w14:paraId="122EAA3B" w14:textId="77777777" w:rsidTr="00CB42A2">
        <w:trPr>
          <w:trHeight w:val="23"/>
        </w:trPr>
        <w:tc>
          <w:tcPr>
            <w:tcW w:w="0" w:type="auto"/>
            <w:vAlign w:val="center"/>
          </w:tcPr>
          <w:p w14:paraId="6949B14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11 mm and &lt; 12 mm</w:t>
            </w:r>
          </w:p>
        </w:tc>
        <w:tc>
          <w:tcPr>
            <w:tcW w:w="0" w:type="auto"/>
            <w:vAlign w:val="center"/>
          </w:tcPr>
          <w:p w14:paraId="4B22D41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E11</w:t>
            </w:r>
          </w:p>
        </w:tc>
      </w:tr>
      <w:tr w:rsidR="008F0B8E" w:rsidRPr="00263F88" w14:paraId="0FACEB74" w14:textId="77777777" w:rsidTr="00CB42A2">
        <w:trPr>
          <w:trHeight w:val="23"/>
        </w:trPr>
        <w:tc>
          <w:tcPr>
            <w:tcW w:w="0" w:type="auto"/>
            <w:vAlign w:val="center"/>
          </w:tcPr>
          <w:p w14:paraId="23455E4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12 mm and &lt; 13 mm</w:t>
            </w:r>
          </w:p>
        </w:tc>
        <w:tc>
          <w:tcPr>
            <w:tcW w:w="0" w:type="auto"/>
            <w:vAlign w:val="center"/>
          </w:tcPr>
          <w:p w14:paraId="373F3A5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E12</w:t>
            </w:r>
          </w:p>
        </w:tc>
      </w:tr>
      <w:tr w:rsidR="008F0B8E" w:rsidRPr="00263F88" w14:paraId="7509E714" w14:textId="77777777" w:rsidTr="00CB42A2">
        <w:trPr>
          <w:trHeight w:val="23"/>
        </w:trPr>
        <w:tc>
          <w:tcPr>
            <w:tcW w:w="0" w:type="auto"/>
            <w:vAlign w:val="center"/>
          </w:tcPr>
          <w:p w14:paraId="77D1733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13 mm and &lt; 14 mm</w:t>
            </w:r>
          </w:p>
        </w:tc>
        <w:tc>
          <w:tcPr>
            <w:tcW w:w="0" w:type="auto"/>
            <w:vAlign w:val="center"/>
          </w:tcPr>
          <w:p w14:paraId="393D058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E13</w:t>
            </w:r>
          </w:p>
        </w:tc>
      </w:tr>
      <w:tr w:rsidR="008F0B8E" w:rsidRPr="00263F88" w14:paraId="21024C43" w14:textId="77777777" w:rsidTr="00CB42A2">
        <w:trPr>
          <w:trHeight w:val="23"/>
        </w:trPr>
        <w:tc>
          <w:tcPr>
            <w:tcW w:w="0" w:type="auto"/>
            <w:vAlign w:val="center"/>
          </w:tcPr>
          <w:p w14:paraId="17F2DEB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14 mm and &lt; 15 mm</w:t>
            </w:r>
          </w:p>
        </w:tc>
        <w:tc>
          <w:tcPr>
            <w:tcW w:w="0" w:type="auto"/>
            <w:vAlign w:val="center"/>
          </w:tcPr>
          <w:p w14:paraId="5B56839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E14</w:t>
            </w:r>
          </w:p>
        </w:tc>
      </w:tr>
      <w:tr w:rsidR="008F0B8E" w:rsidRPr="00263F88" w14:paraId="5C481DC9" w14:textId="77777777" w:rsidTr="00CB42A2">
        <w:trPr>
          <w:trHeight w:val="23"/>
        </w:trPr>
        <w:tc>
          <w:tcPr>
            <w:tcW w:w="0" w:type="auto"/>
            <w:vAlign w:val="center"/>
          </w:tcPr>
          <w:p w14:paraId="7034601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15 mm and &lt; 16 mm</w:t>
            </w:r>
          </w:p>
        </w:tc>
        <w:tc>
          <w:tcPr>
            <w:tcW w:w="0" w:type="auto"/>
            <w:vAlign w:val="center"/>
          </w:tcPr>
          <w:p w14:paraId="2457EDB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E15</w:t>
            </w:r>
          </w:p>
        </w:tc>
      </w:tr>
      <w:tr w:rsidR="008F0B8E" w:rsidRPr="00263F88" w14:paraId="0E648BA3" w14:textId="77777777" w:rsidTr="00CB42A2">
        <w:trPr>
          <w:trHeight w:val="23"/>
        </w:trPr>
        <w:tc>
          <w:tcPr>
            <w:tcW w:w="0" w:type="auto"/>
            <w:vAlign w:val="center"/>
          </w:tcPr>
          <w:p w14:paraId="55AB95B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16 mm and &lt; 17 mm</w:t>
            </w:r>
          </w:p>
        </w:tc>
        <w:tc>
          <w:tcPr>
            <w:tcW w:w="0" w:type="auto"/>
            <w:vAlign w:val="center"/>
          </w:tcPr>
          <w:p w14:paraId="329B645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E16</w:t>
            </w:r>
          </w:p>
        </w:tc>
      </w:tr>
      <w:tr w:rsidR="008F0B8E" w:rsidRPr="00263F88" w14:paraId="31E3FFE2" w14:textId="77777777" w:rsidTr="00CB42A2">
        <w:trPr>
          <w:trHeight w:val="23"/>
        </w:trPr>
        <w:tc>
          <w:tcPr>
            <w:tcW w:w="0" w:type="auto"/>
            <w:vAlign w:val="center"/>
          </w:tcPr>
          <w:p w14:paraId="424DAAA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17 mm and &lt; 18 mm</w:t>
            </w:r>
          </w:p>
        </w:tc>
        <w:tc>
          <w:tcPr>
            <w:tcW w:w="0" w:type="auto"/>
            <w:vAlign w:val="center"/>
          </w:tcPr>
          <w:p w14:paraId="3897C818"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E17</w:t>
            </w:r>
          </w:p>
        </w:tc>
      </w:tr>
      <w:tr w:rsidR="008F0B8E" w:rsidRPr="00263F88" w14:paraId="061EF036" w14:textId="77777777" w:rsidTr="00CB42A2">
        <w:trPr>
          <w:trHeight w:val="23"/>
        </w:trPr>
        <w:tc>
          <w:tcPr>
            <w:tcW w:w="0" w:type="auto"/>
            <w:vAlign w:val="center"/>
          </w:tcPr>
          <w:p w14:paraId="12DC5FA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18 mm and &lt; 19 mm</w:t>
            </w:r>
          </w:p>
        </w:tc>
        <w:tc>
          <w:tcPr>
            <w:tcW w:w="0" w:type="auto"/>
            <w:vAlign w:val="center"/>
          </w:tcPr>
          <w:p w14:paraId="2B4EB91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E18</w:t>
            </w:r>
          </w:p>
        </w:tc>
      </w:tr>
      <w:tr w:rsidR="008F0B8E" w:rsidRPr="00263F88" w14:paraId="781D9938" w14:textId="77777777" w:rsidTr="00CB42A2">
        <w:trPr>
          <w:trHeight w:val="23"/>
        </w:trPr>
        <w:tc>
          <w:tcPr>
            <w:tcW w:w="0" w:type="auto"/>
            <w:vAlign w:val="center"/>
          </w:tcPr>
          <w:p w14:paraId="6BF20714"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19 mm and &lt; 20 mm</w:t>
            </w:r>
          </w:p>
        </w:tc>
        <w:tc>
          <w:tcPr>
            <w:tcW w:w="0" w:type="auto"/>
            <w:vAlign w:val="center"/>
          </w:tcPr>
          <w:p w14:paraId="3F0684B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E19</w:t>
            </w:r>
          </w:p>
        </w:tc>
      </w:tr>
      <w:tr w:rsidR="008F0B8E" w:rsidRPr="00263F88" w14:paraId="0300DB42" w14:textId="77777777" w:rsidTr="00CB42A2">
        <w:trPr>
          <w:trHeight w:val="23"/>
        </w:trPr>
        <w:tc>
          <w:tcPr>
            <w:tcW w:w="0" w:type="auto"/>
            <w:vAlign w:val="center"/>
          </w:tcPr>
          <w:p w14:paraId="228C038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20 mm and &lt; 21 mm</w:t>
            </w:r>
          </w:p>
        </w:tc>
        <w:tc>
          <w:tcPr>
            <w:tcW w:w="0" w:type="auto"/>
            <w:vAlign w:val="center"/>
          </w:tcPr>
          <w:p w14:paraId="706F905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E20</w:t>
            </w:r>
          </w:p>
        </w:tc>
      </w:tr>
      <w:tr w:rsidR="008F0B8E" w:rsidRPr="00263F88" w14:paraId="6A7DA52C" w14:textId="77777777" w:rsidTr="00CB42A2">
        <w:trPr>
          <w:trHeight w:val="23"/>
        </w:trPr>
        <w:tc>
          <w:tcPr>
            <w:tcW w:w="0" w:type="auto"/>
            <w:vAlign w:val="center"/>
          </w:tcPr>
          <w:p w14:paraId="52E8264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21 mm and &lt; 22 mm</w:t>
            </w:r>
          </w:p>
        </w:tc>
        <w:tc>
          <w:tcPr>
            <w:tcW w:w="0" w:type="auto"/>
            <w:vAlign w:val="center"/>
          </w:tcPr>
          <w:p w14:paraId="2F12421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E21</w:t>
            </w:r>
          </w:p>
        </w:tc>
      </w:tr>
      <w:tr w:rsidR="008F0B8E" w:rsidRPr="00263F88" w14:paraId="151466D6" w14:textId="77777777" w:rsidTr="00CB42A2">
        <w:trPr>
          <w:trHeight w:val="23"/>
        </w:trPr>
        <w:tc>
          <w:tcPr>
            <w:tcW w:w="0" w:type="auto"/>
            <w:vAlign w:val="center"/>
          </w:tcPr>
          <w:p w14:paraId="713673C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22 mm and &lt; 23 mm</w:t>
            </w:r>
          </w:p>
        </w:tc>
        <w:tc>
          <w:tcPr>
            <w:tcW w:w="0" w:type="auto"/>
            <w:vAlign w:val="center"/>
          </w:tcPr>
          <w:p w14:paraId="5103AD19"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E22</w:t>
            </w:r>
          </w:p>
        </w:tc>
      </w:tr>
      <w:tr w:rsidR="008F0B8E" w:rsidRPr="00263F88" w14:paraId="45F97733" w14:textId="77777777" w:rsidTr="00CB42A2">
        <w:trPr>
          <w:trHeight w:val="23"/>
        </w:trPr>
        <w:tc>
          <w:tcPr>
            <w:tcW w:w="0" w:type="auto"/>
            <w:vAlign w:val="center"/>
          </w:tcPr>
          <w:p w14:paraId="4AB9CF8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23 mm and &lt; 24 mm</w:t>
            </w:r>
          </w:p>
        </w:tc>
        <w:tc>
          <w:tcPr>
            <w:tcW w:w="0" w:type="auto"/>
            <w:vAlign w:val="center"/>
          </w:tcPr>
          <w:p w14:paraId="555C035A"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E23</w:t>
            </w:r>
          </w:p>
        </w:tc>
      </w:tr>
      <w:tr w:rsidR="008F0B8E" w:rsidRPr="00263F88" w14:paraId="6EFED16E" w14:textId="77777777" w:rsidTr="00CB42A2">
        <w:trPr>
          <w:trHeight w:val="23"/>
        </w:trPr>
        <w:tc>
          <w:tcPr>
            <w:tcW w:w="0" w:type="auto"/>
            <w:vAlign w:val="center"/>
          </w:tcPr>
          <w:p w14:paraId="0E5EC1C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24 mm and &lt; 25 mm</w:t>
            </w:r>
          </w:p>
        </w:tc>
        <w:tc>
          <w:tcPr>
            <w:tcW w:w="0" w:type="auto"/>
            <w:vAlign w:val="center"/>
          </w:tcPr>
          <w:p w14:paraId="643C0E55"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E24</w:t>
            </w:r>
          </w:p>
        </w:tc>
      </w:tr>
      <w:tr w:rsidR="008F0B8E" w:rsidRPr="00263F88" w14:paraId="43CFDE8D" w14:textId="77777777" w:rsidTr="00CB42A2">
        <w:trPr>
          <w:trHeight w:val="23"/>
        </w:trPr>
        <w:tc>
          <w:tcPr>
            <w:tcW w:w="0" w:type="auto"/>
            <w:vAlign w:val="center"/>
          </w:tcPr>
          <w:p w14:paraId="40B5612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25 mm and &lt; 26 mm</w:t>
            </w:r>
          </w:p>
        </w:tc>
        <w:tc>
          <w:tcPr>
            <w:tcW w:w="0" w:type="auto"/>
            <w:vAlign w:val="center"/>
          </w:tcPr>
          <w:p w14:paraId="095CAFC5"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E25</w:t>
            </w:r>
          </w:p>
        </w:tc>
      </w:tr>
      <w:tr w:rsidR="008F0B8E" w:rsidRPr="00263F88" w14:paraId="605731E6" w14:textId="77777777" w:rsidTr="00CB42A2">
        <w:trPr>
          <w:trHeight w:val="23"/>
        </w:trPr>
        <w:tc>
          <w:tcPr>
            <w:tcW w:w="0" w:type="auto"/>
            <w:vAlign w:val="center"/>
          </w:tcPr>
          <w:p w14:paraId="189993B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26 mm and &lt; 27 mm</w:t>
            </w:r>
          </w:p>
        </w:tc>
        <w:tc>
          <w:tcPr>
            <w:tcW w:w="0" w:type="auto"/>
            <w:vAlign w:val="center"/>
          </w:tcPr>
          <w:p w14:paraId="56C50B81"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E26</w:t>
            </w:r>
          </w:p>
        </w:tc>
      </w:tr>
      <w:tr w:rsidR="008F0B8E" w:rsidRPr="00263F88" w14:paraId="27A34B79" w14:textId="77777777" w:rsidTr="00CB42A2">
        <w:trPr>
          <w:trHeight w:val="23"/>
        </w:trPr>
        <w:tc>
          <w:tcPr>
            <w:tcW w:w="0" w:type="auto"/>
            <w:vAlign w:val="center"/>
          </w:tcPr>
          <w:p w14:paraId="0C221CD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27 mm and &lt; 28 mm</w:t>
            </w:r>
          </w:p>
        </w:tc>
        <w:tc>
          <w:tcPr>
            <w:tcW w:w="0" w:type="auto"/>
            <w:vAlign w:val="center"/>
          </w:tcPr>
          <w:p w14:paraId="13B87D15"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E27</w:t>
            </w:r>
          </w:p>
        </w:tc>
      </w:tr>
      <w:tr w:rsidR="008F0B8E" w:rsidRPr="00263F88" w14:paraId="0486C77A" w14:textId="77777777" w:rsidTr="00CB42A2">
        <w:trPr>
          <w:trHeight w:val="23"/>
        </w:trPr>
        <w:tc>
          <w:tcPr>
            <w:tcW w:w="0" w:type="auto"/>
            <w:vAlign w:val="center"/>
          </w:tcPr>
          <w:p w14:paraId="3E93275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28 mm and &lt; 29 mm</w:t>
            </w:r>
          </w:p>
        </w:tc>
        <w:tc>
          <w:tcPr>
            <w:tcW w:w="0" w:type="auto"/>
            <w:vAlign w:val="center"/>
          </w:tcPr>
          <w:p w14:paraId="2E581768"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E28</w:t>
            </w:r>
          </w:p>
        </w:tc>
      </w:tr>
      <w:tr w:rsidR="008F0B8E" w:rsidRPr="00263F88" w14:paraId="25A34031" w14:textId="77777777" w:rsidTr="00CB42A2">
        <w:trPr>
          <w:trHeight w:val="23"/>
        </w:trPr>
        <w:tc>
          <w:tcPr>
            <w:tcW w:w="0" w:type="auto"/>
            <w:vAlign w:val="center"/>
          </w:tcPr>
          <w:p w14:paraId="419F4CD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29 mm and &lt; 30 mm</w:t>
            </w:r>
          </w:p>
        </w:tc>
        <w:tc>
          <w:tcPr>
            <w:tcW w:w="0" w:type="auto"/>
            <w:vAlign w:val="center"/>
          </w:tcPr>
          <w:p w14:paraId="1754A74F"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E29</w:t>
            </w:r>
          </w:p>
        </w:tc>
      </w:tr>
      <w:tr w:rsidR="008F0B8E" w:rsidRPr="00263F88" w14:paraId="68D17B49" w14:textId="77777777" w:rsidTr="00CB42A2">
        <w:trPr>
          <w:trHeight w:val="23"/>
        </w:trPr>
        <w:tc>
          <w:tcPr>
            <w:tcW w:w="0" w:type="auto"/>
            <w:vAlign w:val="center"/>
            <w:hideMark/>
          </w:tcPr>
          <w:p w14:paraId="02E25E0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30 mm and &lt; 31 mm</w:t>
            </w:r>
          </w:p>
        </w:tc>
        <w:tc>
          <w:tcPr>
            <w:tcW w:w="0" w:type="auto"/>
            <w:vAlign w:val="center"/>
            <w:hideMark/>
          </w:tcPr>
          <w:p w14:paraId="413D542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E30</w:t>
            </w:r>
          </w:p>
        </w:tc>
      </w:tr>
      <w:tr w:rsidR="008F0B8E" w:rsidRPr="00263F88" w14:paraId="5BB41CC7" w14:textId="77777777" w:rsidTr="00CB42A2">
        <w:trPr>
          <w:trHeight w:val="23"/>
        </w:trPr>
        <w:tc>
          <w:tcPr>
            <w:tcW w:w="0" w:type="auto"/>
            <w:vAlign w:val="center"/>
            <w:hideMark/>
          </w:tcPr>
          <w:p w14:paraId="477395A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31 mm</w:t>
            </w:r>
          </w:p>
        </w:tc>
        <w:tc>
          <w:tcPr>
            <w:tcW w:w="0" w:type="auto"/>
            <w:vAlign w:val="center"/>
            <w:hideMark/>
          </w:tcPr>
          <w:p w14:paraId="38421F36"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E31</w:t>
            </w:r>
          </w:p>
        </w:tc>
      </w:tr>
    </w:tbl>
    <w:p w14:paraId="27C0E70B" w14:textId="77777777" w:rsidR="008F0B8E" w:rsidRPr="00263F88" w:rsidRDefault="008F0B8E" w:rsidP="008F0B8E">
      <w:pPr>
        <w:spacing w:after="0" w:line="240" w:lineRule="auto"/>
        <w:contextualSpacing/>
        <w:mirrorIndents/>
        <w:rPr>
          <w:rFonts w:eastAsia="Times New Roman" w:cstheme="minorHAnsi"/>
          <w:sz w:val="20"/>
          <w:szCs w:val="20"/>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2974"/>
        <w:gridCol w:w="5260"/>
        <w:gridCol w:w="1881"/>
      </w:tblGrid>
      <w:tr w:rsidR="008F0B8E" w:rsidRPr="00263F88" w14:paraId="0FE9A9D0" w14:textId="77777777" w:rsidTr="00CB42A2">
        <w:trPr>
          <w:trHeight w:val="23"/>
        </w:trPr>
        <w:tc>
          <w:tcPr>
            <w:tcW w:w="0" w:type="auto"/>
            <w:gridSpan w:val="3"/>
            <w:vAlign w:val="center"/>
            <w:hideMark/>
          </w:tcPr>
          <w:p w14:paraId="2E6C684A"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cstheme="minorHAnsi"/>
                <w:b/>
                <w:bCs/>
                <w:sz w:val="20"/>
                <w:szCs w:val="20"/>
                <w:lang w:val="en-US"/>
              </w:rPr>
              <w:t>Characteristic 0</w:t>
            </w:r>
            <w:r w:rsidRPr="00263F88">
              <w:rPr>
                <w:rFonts w:ascii="Calibri" w:eastAsia="Times New Roman" w:hAnsi="Calibri" w:cs="Calibri"/>
                <w:b/>
                <w:bCs/>
                <w:sz w:val="20"/>
                <w:szCs w:val="20"/>
                <w:lang w:val="en-US"/>
              </w:rPr>
              <w:t>6: Surface Protection</w:t>
            </w:r>
          </w:p>
        </w:tc>
      </w:tr>
      <w:tr w:rsidR="008F0B8E" w:rsidRPr="00263F88" w14:paraId="4C0F224D" w14:textId="77777777" w:rsidTr="00691A8F">
        <w:trPr>
          <w:trHeight w:val="23"/>
        </w:trPr>
        <w:tc>
          <w:tcPr>
            <w:tcW w:w="0" w:type="auto"/>
            <w:vAlign w:val="center"/>
          </w:tcPr>
          <w:p w14:paraId="12245C9E" w14:textId="77777777" w:rsidR="008F0B8E" w:rsidRPr="00263F88" w:rsidRDefault="008F0B8E" w:rsidP="00CB42A2">
            <w:pPr>
              <w:contextualSpacing/>
              <w:rPr>
                <w:rFonts w:ascii="Calibri" w:eastAsia="Times New Roman" w:hAnsi="Calibri" w:cs="Calibri"/>
                <w:b/>
                <w:bCs/>
                <w:sz w:val="20"/>
                <w:szCs w:val="20"/>
                <w:lang w:val="en-US"/>
              </w:rPr>
            </w:pPr>
            <w:r w:rsidRPr="00263F88">
              <w:rPr>
                <w:rFonts w:ascii="Calibri" w:hAnsi="Calibri" w:cs="Calibri"/>
                <w:b/>
                <w:bCs/>
                <w:sz w:val="20"/>
                <w:lang w:val="en-US"/>
              </w:rPr>
              <w:t>Specification</w:t>
            </w:r>
          </w:p>
        </w:tc>
        <w:tc>
          <w:tcPr>
            <w:tcW w:w="2600" w:type="pct"/>
            <w:vAlign w:val="center"/>
          </w:tcPr>
          <w:p w14:paraId="1801DAE3"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hAnsi="Calibri" w:cs="Calibri"/>
                <w:b/>
                <w:bCs/>
                <w:sz w:val="20"/>
                <w:lang w:val="en-US"/>
              </w:rPr>
              <w:t>Description</w:t>
            </w:r>
          </w:p>
        </w:tc>
        <w:tc>
          <w:tcPr>
            <w:tcW w:w="930" w:type="pct"/>
            <w:vAlign w:val="center"/>
          </w:tcPr>
          <w:p w14:paraId="1A3706DE"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hAnsi="Calibri" w:cs="Calibri"/>
                <w:b/>
                <w:bCs/>
                <w:sz w:val="20"/>
                <w:lang w:val="en-US"/>
              </w:rPr>
              <w:t>Code</w:t>
            </w:r>
          </w:p>
        </w:tc>
      </w:tr>
      <w:tr w:rsidR="008F0B8E" w:rsidRPr="00263F88" w14:paraId="52FE6701" w14:textId="77777777" w:rsidTr="00691A8F">
        <w:trPr>
          <w:trHeight w:val="23"/>
        </w:trPr>
        <w:tc>
          <w:tcPr>
            <w:tcW w:w="0" w:type="auto"/>
            <w:vAlign w:val="center"/>
            <w:hideMark/>
          </w:tcPr>
          <w:p w14:paraId="7BA3D1E4"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No protection</w:t>
            </w:r>
          </w:p>
        </w:tc>
        <w:tc>
          <w:tcPr>
            <w:tcW w:w="2600" w:type="pct"/>
            <w:vAlign w:val="center"/>
            <w:hideMark/>
          </w:tcPr>
          <w:p w14:paraId="56B8039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Black pipe with no surface treatment</w:t>
            </w:r>
          </w:p>
        </w:tc>
        <w:tc>
          <w:tcPr>
            <w:tcW w:w="930" w:type="pct"/>
            <w:vAlign w:val="center"/>
            <w:hideMark/>
          </w:tcPr>
          <w:p w14:paraId="6C6DFFE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F01</w:t>
            </w:r>
          </w:p>
        </w:tc>
      </w:tr>
      <w:tr w:rsidR="008F0B8E" w:rsidRPr="00263F88" w14:paraId="525AF6DC" w14:textId="77777777" w:rsidTr="00691A8F">
        <w:trPr>
          <w:trHeight w:val="23"/>
        </w:trPr>
        <w:tc>
          <w:tcPr>
            <w:tcW w:w="0" w:type="auto"/>
            <w:vAlign w:val="center"/>
            <w:hideMark/>
          </w:tcPr>
          <w:p w14:paraId="04C26C6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Lacquer</w:t>
            </w:r>
          </w:p>
        </w:tc>
        <w:tc>
          <w:tcPr>
            <w:tcW w:w="2600" w:type="pct"/>
            <w:vAlign w:val="center"/>
            <w:hideMark/>
          </w:tcPr>
          <w:p w14:paraId="31C5797F"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Protection against corrosion caused by adverse atmospheric exposure; forms a physical barrier; generally low durability</w:t>
            </w:r>
          </w:p>
        </w:tc>
        <w:tc>
          <w:tcPr>
            <w:tcW w:w="930" w:type="pct"/>
            <w:vAlign w:val="center"/>
            <w:hideMark/>
          </w:tcPr>
          <w:p w14:paraId="7FD2BAF3"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F02</w:t>
            </w:r>
          </w:p>
        </w:tc>
      </w:tr>
      <w:tr w:rsidR="008F0B8E" w:rsidRPr="00263F88" w14:paraId="5BF2D371" w14:textId="77777777" w:rsidTr="00691A8F">
        <w:trPr>
          <w:trHeight w:val="23"/>
        </w:trPr>
        <w:tc>
          <w:tcPr>
            <w:tcW w:w="0" w:type="auto"/>
            <w:vAlign w:val="center"/>
            <w:hideMark/>
          </w:tcPr>
          <w:p w14:paraId="06BD360F"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 xml:space="preserve">Pickled / </w:t>
            </w:r>
            <w:proofErr w:type="spellStart"/>
            <w:r w:rsidRPr="00263F88">
              <w:rPr>
                <w:rFonts w:ascii="Calibri" w:hAnsi="Calibri" w:cs="Calibri"/>
                <w:sz w:val="20"/>
                <w:lang w:val="en-US"/>
              </w:rPr>
              <w:t>Phosphated</w:t>
            </w:r>
            <w:proofErr w:type="spellEnd"/>
            <w:r w:rsidRPr="00263F88">
              <w:rPr>
                <w:rFonts w:ascii="Calibri" w:hAnsi="Calibri" w:cs="Calibri"/>
                <w:sz w:val="20"/>
                <w:lang w:val="en-US"/>
              </w:rPr>
              <w:t xml:space="preserve"> / Oiled</w:t>
            </w:r>
          </w:p>
        </w:tc>
        <w:tc>
          <w:tcPr>
            <w:tcW w:w="2600" w:type="pct"/>
            <w:vAlign w:val="center"/>
            <w:hideMark/>
          </w:tcPr>
          <w:p w14:paraId="23CF92A6"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Surface cleaning (pickling), chemical bath (phosphating), and oil/lubricant application for low-durability protection</w:t>
            </w:r>
          </w:p>
        </w:tc>
        <w:tc>
          <w:tcPr>
            <w:tcW w:w="930" w:type="pct"/>
            <w:vAlign w:val="center"/>
            <w:hideMark/>
          </w:tcPr>
          <w:p w14:paraId="6D39C2CB"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F03</w:t>
            </w:r>
          </w:p>
        </w:tc>
      </w:tr>
      <w:tr w:rsidR="008F0B8E" w:rsidRPr="00263F88" w14:paraId="06D702F2" w14:textId="77777777" w:rsidTr="00691A8F">
        <w:trPr>
          <w:trHeight w:val="23"/>
        </w:trPr>
        <w:tc>
          <w:tcPr>
            <w:tcW w:w="0" w:type="auto"/>
            <w:vAlign w:val="center"/>
            <w:hideMark/>
          </w:tcPr>
          <w:p w14:paraId="0DA66CE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Galvanized</w:t>
            </w:r>
          </w:p>
        </w:tc>
        <w:tc>
          <w:tcPr>
            <w:tcW w:w="2600" w:type="pct"/>
            <w:vAlign w:val="center"/>
            <w:hideMark/>
          </w:tcPr>
          <w:p w14:paraId="44AC54A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Zinc coating for corrosion resistance, durability, and low maintenance; suitable for industrial and commercial applications</w:t>
            </w:r>
          </w:p>
        </w:tc>
        <w:tc>
          <w:tcPr>
            <w:tcW w:w="930" w:type="pct"/>
            <w:vAlign w:val="center"/>
            <w:hideMark/>
          </w:tcPr>
          <w:p w14:paraId="22392F4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F04</w:t>
            </w:r>
          </w:p>
        </w:tc>
      </w:tr>
      <w:tr w:rsidR="008F0B8E" w:rsidRPr="00263F88" w14:paraId="10ABBDA7" w14:textId="77777777" w:rsidTr="00691A8F">
        <w:trPr>
          <w:trHeight w:val="23"/>
        </w:trPr>
        <w:tc>
          <w:tcPr>
            <w:tcW w:w="0" w:type="auto"/>
            <w:vAlign w:val="center"/>
            <w:hideMark/>
          </w:tcPr>
          <w:p w14:paraId="0198BD1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Painted</w:t>
            </w:r>
          </w:p>
        </w:tc>
        <w:tc>
          <w:tcPr>
            <w:tcW w:w="2600" w:type="pct"/>
            <w:vAlign w:val="center"/>
            <w:hideMark/>
          </w:tcPr>
          <w:p w14:paraId="5B9A86D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Aesthetic finish, corrosion protection, identification, coding, and thermal reflectance</w:t>
            </w:r>
          </w:p>
        </w:tc>
        <w:tc>
          <w:tcPr>
            <w:tcW w:w="930" w:type="pct"/>
            <w:vAlign w:val="center"/>
            <w:hideMark/>
          </w:tcPr>
          <w:p w14:paraId="52332F55"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F05</w:t>
            </w:r>
          </w:p>
        </w:tc>
      </w:tr>
      <w:tr w:rsidR="008F0B8E" w:rsidRPr="00263F88" w14:paraId="03E2AE13" w14:textId="77777777" w:rsidTr="00691A8F">
        <w:trPr>
          <w:trHeight w:val="23"/>
        </w:trPr>
        <w:tc>
          <w:tcPr>
            <w:tcW w:w="0" w:type="auto"/>
            <w:vAlign w:val="center"/>
            <w:hideMark/>
          </w:tcPr>
          <w:p w14:paraId="2797671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Galvanized + Painted</w:t>
            </w:r>
          </w:p>
        </w:tc>
        <w:tc>
          <w:tcPr>
            <w:tcW w:w="2600" w:type="pct"/>
            <w:vAlign w:val="center"/>
            <w:hideMark/>
          </w:tcPr>
          <w:p w14:paraId="765BAD42"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Combined protection and identification</w:t>
            </w:r>
          </w:p>
        </w:tc>
        <w:tc>
          <w:tcPr>
            <w:tcW w:w="930" w:type="pct"/>
            <w:vAlign w:val="center"/>
            <w:hideMark/>
          </w:tcPr>
          <w:p w14:paraId="3612A221"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F06</w:t>
            </w:r>
          </w:p>
        </w:tc>
      </w:tr>
      <w:tr w:rsidR="008F0B8E" w:rsidRPr="00263F88" w14:paraId="5AB2875D" w14:textId="77777777" w:rsidTr="00691A8F">
        <w:trPr>
          <w:trHeight w:val="23"/>
        </w:trPr>
        <w:tc>
          <w:tcPr>
            <w:tcW w:w="0" w:type="auto"/>
            <w:vAlign w:val="center"/>
            <w:hideMark/>
          </w:tcPr>
          <w:p w14:paraId="2A3CB97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Coal Tar</w:t>
            </w:r>
          </w:p>
        </w:tc>
        <w:tc>
          <w:tcPr>
            <w:tcW w:w="2600" w:type="pct"/>
            <w:vAlign w:val="center"/>
            <w:hideMark/>
          </w:tcPr>
          <w:p w14:paraId="76A3C44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Industrial/marine protection against corrosion, electrical insulation, and waterproofing; suitable for harsh environments</w:t>
            </w:r>
          </w:p>
        </w:tc>
        <w:tc>
          <w:tcPr>
            <w:tcW w:w="930" w:type="pct"/>
            <w:vAlign w:val="center"/>
            <w:hideMark/>
          </w:tcPr>
          <w:p w14:paraId="03AE8F0D"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F07</w:t>
            </w:r>
          </w:p>
        </w:tc>
      </w:tr>
      <w:tr w:rsidR="008F0B8E" w:rsidRPr="00263F88" w14:paraId="661EAC83" w14:textId="77777777" w:rsidTr="00691A8F">
        <w:trPr>
          <w:trHeight w:val="23"/>
        </w:trPr>
        <w:tc>
          <w:tcPr>
            <w:tcW w:w="0" w:type="auto"/>
            <w:vAlign w:val="center"/>
            <w:hideMark/>
          </w:tcPr>
          <w:p w14:paraId="0DFFE9F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Fusion Bonded Epoxy (FBE)</w:t>
            </w:r>
          </w:p>
        </w:tc>
        <w:tc>
          <w:tcPr>
            <w:tcW w:w="2600" w:type="pct"/>
            <w:vAlign w:val="center"/>
            <w:hideMark/>
          </w:tcPr>
          <w:p w14:paraId="2DC00AF1"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High-performance powder coating; applied via blasting, heating, and curing stages</w:t>
            </w:r>
          </w:p>
        </w:tc>
        <w:tc>
          <w:tcPr>
            <w:tcW w:w="930" w:type="pct"/>
            <w:vAlign w:val="center"/>
            <w:hideMark/>
          </w:tcPr>
          <w:p w14:paraId="3B70815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F08</w:t>
            </w:r>
          </w:p>
        </w:tc>
      </w:tr>
      <w:tr w:rsidR="008F0B8E" w:rsidRPr="00263F88" w14:paraId="72FD819D" w14:textId="77777777" w:rsidTr="00691A8F">
        <w:trPr>
          <w:trHeight w:val="23"/>
        </w:trPr>
        <w:tc>
          <w:tcPr>
            <w:tcW w:w="0" w:type="auto"/>
            <w:vAlign w:val="center"/>
            <w:hideMark/>
          </w:tcPr>
          <w:p w14:paraId="41CD097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Concrete + FBE</w:t>
            </w:r>
          </w:p>
        </w:tc>
        <w:tc>
          <w:tcPr>
            <w:tcW w:w="2600" w:type="pct"/>
            <w:vAlign w:val="center"/>
            <w:hideMark/>
          </w:tcPr>
          <w:p w14:paraId="71F1C976"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Combined corrosion protection and structural durability</w:t>
            </w:r>
          </w:p>
        </w:tc>
        <w:tc>
          <w:tcPr>
            <w:tcW w:w="930" w:type="pct"/>
            <w:vAlign w:val="center"/>
            <w:hideMark/>
          </w:tcPr>
          <w:p w14:paraId="63CAB7E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F09</w:t>
            </w:r>
          </w:p>
        </w:tc>
      </w:tr>
      <w:tr w:rsidR="008F0B8E" w:rsidRPr="00263F88" w14:paraId="7EDD4CE6" w14:textId="77777777" w:rsidTr="00691A8F">
        <w:trPr>
          <w:trHeight w:val="23"/>
        </w:trPr>
        <w:tc>
          <w:tcPr>
            <w:tcW w:w="0" w:type="auto"/>
            <w:vAlign w:val="center"/>
            <w:hideMark/>
          </w:tcPr>
          <w:p w14:paraId="0262516F"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Medium-Density Polyethylene (MDPE) Triple Layer</w:t>
            </w:r>
          </w:p>
        </w:tc>
        <w:tc>
          <w:tcPr>
            <w:tcW w:w="2600" w:type="pct"/>
            <w:vAlign w:val="center"/>
            <w:hideMark/>
          </w:tcPr>
          <w:p w14:paraId="10DACA4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Anti-corrosive and mechanical protection</w:t>
            </w:r>
          </w:p>
        </w:tc>
        <w:tc>
          <w:tcPr>
            <w:tcW w:w="930" w:type="pct"/>
            <w:vAlign w:val="center"/>
            <w:hideMark/>
          </w:tcPr>
          <w:p w14:paraId="348F773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F10</w:t>
            </w:r>
          </w:p>
        </w:tc>
      </w:tr>
      <w:tr w:rsidR="008F0B8E" w:rsidRPr="00263F88" w14:paraId="153B5DE3" w14:textId="77777777" w:rsidTr="00691A8F">
        <w:trPr>
          <w:trHeight w:val="23"/>
        </w:trPr>
        <w:tc>
          <w:tcPr>
            <w:tcW w:w="0" w:type="auto"/>
            <w:vAlign w:val="center"/>
            <w:hideMark/>
          </w:tcPr>
          <w:p w14:paraId="0ADBFE2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Reinforced MDPE Triple Layer</w:t>
            </w:r>
          </w:p>
        </w:tc>
        <w:tc>
          <w:tcPr>
            <w:tcW w:w="2600" w:type="pct"/>
            <w:vAlign w:val="center"/>
            <w:hideMark/>
          </w:tcPr>
          <w:p w14:paraId="34B2F07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Three distinct layers offering moisture/gas barrier and enhanced protection</w:t>
            </w:r>
          </w:p>
        </w:tc>
        <w:tc>
          <w:tcPr>
            <w:tcW w:w="930" w:type="pct"/>
            <w:vAlign w:val="center"/>
            <w:hideMark/>
          </w:tcPr>
          <w:p w14:paraId="4FC0098E"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F11</w:t>
            </w:r>
          </w:p>
        </w:tc>
      </w:tr>
      <w:tr w:rsidR="008F0B8E" w:rsidRPr="00263F88" w14:paraId="2488E09F" w14:textId="77777777" w:rsidTr="00691A8F">
        <w:trPr>
          <w:trHeight w:val="23"/>
        </w:trPr>
        <w:tc>
          <w:tcPr>
            <w:tcW w:w="0" w:type="auto"/>
            <w:vAlign w:val="center"/>
            <w:hideMark/>
          </w:tcPr>
          <w:p w14:paraId="218D8404"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High-Density Polyethylene (HDPE) Triple Layer</w:t>
            </w:r>
          </w:p>
        </w:tc>
        <w:tc>
          <w:tcPr>
            <w:tcW w:w="2600" w:type="pct"/>
            <w:vAlign w:val="center"/>
            <w:hideMark/>
          </w:tcPr>
          <w:p w14:paraId="4D0E49E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Thermoplastic polymer with high mechanical strength</w:t>
            </w:r>
          </w:p>
        </w:tc>
        <w:tc>
          <w:tcPr>
            <w:tcW w:w="930" w:type="pct"/>
            <w:vAlign w:val="center"/>
            <w:hideMark/>
          </w:tcPr>
          <w:p w14:paraId="3836AC9D"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F12</w:t>
            </w:r>
          </w:p>
        </w:tc>
      </w:tr>
      <w:tr w:rsidR="008F0B8E" w:rsidRPr="00263F88" w14:paraId="5C58D205" w14:textId="77777777" w:rsidTr="00691A8F">
        <w:trPr>
          <w:trHeight w:val="23"/>
        </w:trPr>
        <w:tc>
          <w:tcPr>
            <w:tcW w:w="0" w:type="auto"/>
            <w:vAlign w:val="center"/>
            <w:hideMark/>
          </w:tcPr>
          <w:p w14:paraId="321E089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Reinforced HDPE Triple Layer</w:t>
            </w:r>
          </w:p>
        </w:tc>
        <w:tc>
          <w:tcPr>
            <w:tcW w:w="2600" w:type="pct"/>
            <w:vAlign w:val="center"/>
            <w:hideMark/>
          </w:tcPr>
          <w:p w14:paraId="453C074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Advanced protection for demanding applications; balance of performance and cost-efficiency</w:t>
            </w:r>
          </w:p>
        </w:tc>
        <w:tc>
          <w:tcPr>
            <w:tcW w:w="930" w:type="pct"/>
            <w:vAlign w:val="center"/>
            <w:hideMark/>
          </w:tcPr>
          <w:p w14:paraId="2AF0361D"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F13</w:t>
            </w:r>
          </w:p>
        </w:tc>
      </w:tr>
      <w:tr w:rsidR="008F0B8E" w:rsidRPr="00263F88" w14:paraId="0E7F8F32" w14:textId="77777777" w:rsidTr="00691A8F">
        <w:trPr>
          <w:trHeight w:val="23"/>
        </w:trPr>
        <w:tc>
          <w:tcPr>
            <w:tcW w:w="0" w:type="auto"/>
            <w:vAlign w:val="center"/>
            <w:hideMark/>
          </w:tcPr>
          <w:p w14:paraId="567E01B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Polypropylene Triple Layer</w:t>
            </w:r>
          </w:p>
        </w:tc>
        <w:tc>
          <w:tcPr>
            <w:tcW w:w="2600" w:type="pct"/>
            <w:vAlign w:val="center"/>
            <w:hideMark/>
          </w:tcPr>
          <w:p w14:paraId="3B1421D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Designed for specific combinations of resistance, barrier, and durability</w:t>
            </w:r>
          </w:p>
        </w:tc>
        <w:tc>
          <w:tcPr>
            <w:tcW w:w="930" w:type="pct"/>
            <w:vAlign w:val="center"/>
            <w:hideMark/>
          </w:tcPr>
          <w:p w14:paraId="0E6331F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F14</w:t>
            </w:r>
          </w:p>
        </w:tc>
      </w:tr>
      <w:tr w:rsidR="008F0B8E" w:rsidRPr="00263F88" w14:paraId="1B12905B" w14:textId="77777777" w:rsidTr="00691A8F">
        <w:trPr>
          <w:trHeight w:val="23"/>
        </w:trPr>
        <w:tc>
          <w:tcPr>
            <w:tcW w:w="0" w:type="auto"/>
            <w:vAlign w:val="center"/>
            <w:hideMark/>
          </w:tcPr>
          <w:p w14:paraId="4EA51DD2"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Reinforced Polypropylene Triple Layer</w:t>
            </w:r>
          </w:p>
        </w:tc>
        <w:tc>
          <w:tcPr>
            <w:tcW w:w="2600" w:type="pct"/>
            <w:vAlign w:val="center"/>
            <w:hideMark/>
          </w:tcPr>
          <w:p w14:paraId="2F75E50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Engineered with three layers for enhanced mechanical properties and environmental resistance</w:t>
            </w:r>
          </w:p>
        </w:tc>
        <w:tc>
          <w:tcPr>
            <w:tcW w:w="930" w:type="pct"/>
            <w:vAlign w:val="center"/>
            <w:hideMark/>
          </w:tcPr>
          <w:p w14:paraId="58DFC19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F15</w:t>
            </w:r>
          </w:p>
        </w:tc>
      </w:tr>
      <w:tr w:rsidR="008F0B8E" w:rsidRPr="00263F88" w14:paraId="2B3852DC" w14:textId="77777777" w:rsidTr="00691A8F">
        <w:trPr>
          <w:trHeight w:val="23"/>
        </w:trPr>
        <w:tc>
          <w:tcPr>
            <w:tcW w:w="0" w:type="auto"/>
            <w:vAlign w:val="center"/>
            <w:hideMark/>
          </w:tcPr>
          <w:p w14:paraId="3238A603"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Polypropylene Quintuple Layer</w:t>
            </w:r>
          </w:p>
        </w:tc>
        <w:tc>
          <w:tcPr>
            <w:tcW w:w="2600" w:type="pct"/>
            <w:vAlign w:val="center"/>
            <w:hideMark/>
          </w:tcPr>
          <w:p w14:paraId="42458859"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Known as Thermal Insulation 5LPP; used in offshore/oil &amp; gas for thermal protection</w:t>
            </w:r>
          </w:p>
        </w:tc>
        <w:tc>
          <w:tcPr>
            <w:tcW w:w="930" w:type="pct"/>
            <w:vAlign w:val="center"/>
            <w:hideMark/>
          </w:tcPr>
          <w:p w14:paraId="008C8E36"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F16</w:t>
            </w:r>
          </w:p>
        </w:tc>
      </w:tr>
      <w:tr w:rsidR="008F0B8E" w:rsidRPr="00263F88" w14:paraId="3B44E170" w14:textId="77777777" w:rsidTr="00691A8F">
        <w:trPr>
          <w:trHeight w:val="23"/>
        </w:trPr>
        <w:tc>
          <w:tcPr>
            <w:tcW w:w="0" w:type="auto"/>
            <w:vAlign w:val="center"/>
            <w:hideMark/>
          </w:tcPr>
          <w:p w14:paraId="2ACF7FF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Thermal Insulation</w:t>
            </w:r>
          </w:p>
        </w:tc>
        <w:tc>
          <w:tcPr>
            <w:tcW w:w="2600" w:type="pct"/>
            <w:vAlign w:val="center"/>
            <w:hideMark/>
          </w:tcPr>
          <w:p w14:paraId="756CF4FD"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Controls heat flow, reduces energy loss, and improves thermal comfort</w:t>
            </w:r>
          </w:p>
        </w:tc>
        <w:tc>
          <w:tcPr>
            <w:tcW w:w="930" w:type="pct"/>
            <w:vAlign w:val="center"/>
            <w:hideMark/>
          </w:tcPr>
          <w:p w14:paraId="6FFF96B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F17</w:t>
            </w:r>
          </w:p>
        </w:tc>
      </w:tr>
      <w:tr w:rsidR="008F0B8E" w:rsidRPr="00263F88" w14:paraId="165F7A88" w14:textId="77777777" w:rsidTr="00691A8F">
        <w:trPr>
          <w:trHeight w:val="23"/>
        </w:trPr>
        <w:tc>
          <w:tcPr>
            <w:tcW w:w="0" w:type="auto"/>
            <w:vAlign w:val="center"/>
            <w:hideMark/>
          </w:tcPr>
          <w:p w14:paraId="5C895722"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Foam Thermal Insulation</w:t>
            </w:r>
          </w:p>
        </w:tc>
        <w:tc>
          <w:tcPr>
            <w:tcW w:w="2600" w:type="pct"/>
            <w:vAlign w:val="center"/>
            <w:hideMark/>
          </w:tcPr>
          <w:p w14:paraId="1BE09E34"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Lightweight and versatile with excellent thermal properties</w:t>
            </w:r>
          </w:p>
        </w:tc>
        <w:tc>
          <w:tcPr>
            <w:tcW w:w="930" w:type="pct"/>
            <w:vAlign w:val="center"/>
            <w:hideMark/>
          </w:tcPr>
          <w:p w14:paraId="1321E51E"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F18</w:t>
            </w:r>
          </w:p>
        </w:tc>
      </w:tr>
      <w:tr w:rsidR="008F0B8E" w:rsidRPr="00263F88" w14:paraId="6154052A" w14:textId="77777777" w:rsidTr="00691A8F">
        <w:trPr>
          <w:trHeight w:val="23"/>
        </w:trPr>
        <w:tc>
          <w:tcPr>
            <w:tcW w:w="0" w:type="auto"/>
            <w:vAlign w:val="center"/>
            <w:hideMark/>
          </w:tcPr>
          <w:p w14:paraId="67EC6395"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Solid Thermal Insulation</w:t>
            </w:r>
          </w:p>
        </w:tc>
        <w:tc>
          <w:tcPr>
            <w:tcW w:w="2600" w:type="pct"/>
            <w:vAlign w:val="center"/>
            <w:hideMark/>
          </w:tcPr>
          <w:p w14:paraId="72B54376"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Ensures energy efficiency, temperature resistance, and safety across industrial and residential applications</w:t>
            </w:r>
          </w:p>
        </w:tc>
        <w:tc>
          <w:tcPr>
            <w:tcW w:w="930" w:type="pct"/>
            <w:vAlign w:val="center"/>
            <w:hideMark/>
          </w:tcPr>
          <w:p w14:paraId="2EE9FB2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F19</w:t>
            </w:r>
          </w:p>
        </w:tc>
      </w:tr>
      <w:tr w:rsidR="008F0B8E" w:rsidRPr="00263F88" w14:paraId="17065AA5" w14:textId="77777777" w:rsidTr="00691A8F">
        <w:trPr>
          <w:trHeight w:val="23"/>
        </w:trPr>
        <w:tc>
          <w:tcPr>
            <w:tcW w:w="0" w:type="auto"/>
            <w:vAlign w:val="center"/>
            <w:hideMark/>
          </w:tcPr>
          <w:p w14:paraId="6F5716D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Syntactic Thermal Insulation</w:t>
            </w:r>
          </w:p>
        </w:tc>
        <w:tc>
          <w:tcPr>
            <w:tcW w:w="2600" w:type="pct"/>
            <w:vAlign w:val="center"/>
            <w:hideMark/>
          </w:tcPr>
          <w:p w14:paraId="7B14163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Maintains structural integrity and performance under adverse conditions</w:t>
            </w:r>
          </w:p>
        </w:tc>
        <w:tc>
          <w:tcPr>
            <w:tcW w:w="930" w:type="pct"/>
            <w:vAlign w:val="center"/>
            <w:hideMark/>
          </w:tcPr>
          <w:p w14:paraId="4CA5FDC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F20</w:t>
            </w:r>
          </w:p>
        </w:tc>
      </w:tr>
      <w:tr w:rsidR="008F0B8E" w:rsidRPr="00263F88" w14:paraId="504D5E21" w14:textId="77777777" w:rsidTr="00691A8F">
        <w:trPr>
          <w:trHeight w:val="23"/>
        </w:trPr>
        <w:tc>
          <w:tcPr>
            <w:tcW w:w="0" w:type="auto"/>
            <w:vAlign w:val="center"/>
            <w:hideMark/>
          </w:tcPr>
          <w:p w14:paraId="69D0361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Physical Vapor Deposition (PVD)</w:t>
            </w:r>
          </w:p>
        </w:tc>
        <w:tc>
          <w:tcPr>
            <w:tcW w:w="2600" w:type="pct"/>
            <w:vAlign w:val="center"/>
            <w:hideMark/>
          </w:tcPr>
          <w:p w14:paraId="73B9165B" w14:textId="77777777" w:rsidR="008F0B8E" w:rsidRPr="00263F88" w:rsidRDefault="008F0B8E" w:rsidP="00CB42A2">
            <w:pPr>
              <w:contextualSpacing/>
              <w:rPr>
                <w:rFonts w:ascii="Calibri" w:eastAsia="Times New Roman" w:hAnsi="Calibri" w:cs="Calibri"/>
                <w:sz w:val="20"/>
                <w:szCs w:val="20"/>
                <w:lang w:val="en-US"/>
              </w:rPr>
            </w:pPr>
            <w:proofErr w:type="gramStart"/>
            <w:r w:rsidRPr="00263F88">
              <w:rPr>
                <w:rFonts w:ascii="Calibri" w:hAnsi="Calibri" w:cs="Calibri"/>
                <w:sz w:val="20"/>
                <w:lang w:val="en-US"/>
              </w:rPr>
              <w:t>Thin</w:t>
            </w:r>
            <w:proofErr w:type="gramEnd"/>
            <w:r w:rsidRPr="00263F88">
              <w:rPr>
                <w:rFonts w:ascii="Calibri" w:hAnsi="Calibri" w:cs="Calibri"/>
                <w:sz w:val="20"/>
                <w:lang w:val="en-US"/>
              </w:rPr>
              <w:t xml:space="preserve"> film coating via vaporization in controlled chambers; involves heating, ion bombardment, and reactive gas introduction</w:t>
            </w:r>
          </w:p>
        </w:tc>
        <w:tc>
          <w:tcPr>
            <w:tcW w:w="930" w:type="pct"/>
            <w:vAlign w:val="center"/>
            <w:hideMark/>
          </w:tcPr>
          <w:p w14:paraId="1E9B8BC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F21</w:t>
            </w:r>
          </w:p>
        </w:tc>
      </w:tr>
      <w:tr w:rsidR="008F0B8E" w:rsidRPr="00263F88" w14:paraId="71C271E1" w14:textId="77777777" w:rsidTr="00691A8F">
        <w:trPr>
          <w:trHeight w:val="23"/>
        </w:trPr>
        <w:tc>
          <w:tcPr>
            <w:tcW w:w="0" w:type="auto"/>
            <w:vAlign w:val="center"/>
          </w:tcPr>
          <w:p w14:paraId="4320EAD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Others</w:t>
            </w:r>
          </w:p>
        </w:tc>
        <w:tc>
          <w:tcPr>
            <w:tcW w:w="2600" w:type="pct"/>
            <w:vAlign w:val="center"/>
          </w:tcPr>
          <w:p w14:paraId="60DECFB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w:t>
            </w:r>
          </w:p>
        </w:tc>
        <w:tc>
          <w:tcPr>
            <w:tcW w:w="930" w:type="pct"/>
            <w:vAlign w:val="center"/>
          </w:tcPr>
          <w:p w14:paraId="5ED3787E"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F22</w:t>
            </w:r>
          </w:p>
        </w:tc>
      </w:tr>
    </w:tbl>
    <w:p w14:paraId="4B97CB75" w14:textId="77777777" w:rsidR="008F0B8E" w:rsidRPr="00263F88" w:rsidRDefault="008F0B8E" w:rsidP="008F0B8E">
      <w:pPr>
        <w:spacing w:after="0" w:line="240" w:lineRule="auto"/>
        <w:contextualSpacing/>
        <w:mirrorIndents/>
        <w:rPr>
          <w:rFonts w:eastAsia="Times New Roman" w:cstheme="minorHAnsi"/>
          <w:b/>
          <w:sz w:val="20"/>
          <w:szCs w:val="20"/>
          <w:lang w:val="en-US" w:eastAsia="pt-BR"/>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2822"/>
        <w:gridCol w:w="5412"/>
        <w:gridCol w:w="1881"/>
      </w:tblGrid>
      <w:tr w:rsidR="008F0B8E" w:rsidRPr="00263F88" w14:paraId="5B211795" w14:textId="77777777" w:rsidTr="00CB42A2">
        <w:trPr>
          <w:trHeight w:val="23"/>
        </w:trPr>
        <w:tc>
          <w:tcPr>
            <w:tcW w:w="0" w:type="auto"/>
            <w:gridSpan w:val="3"/>
            <w:vAlign w:val="center"/>
            <w:hideMark/>
          </w:tcPr>
          <w:p w14:paraId="196537F9"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cstheme="minorHAnsi"/>
                <w:b/>
                <w:bCs/>
                <w:sz w:val="20"/>
                <w:szCs w:val="20"/>
                <w:lang w:val="en-US"/>
              </w:rPr>
              <w:t>Characteristic 0</w:t>
            </w:r>
            <w:r w:rsidRPr="00263F88">
              <w:rPr>
                <w:rFonts w:ascii="Calibri" w:eastAsia="Times New Roman" w:hAnsi="Calibri" w:cs="Calibri"/>
                <w:b/>
                <w:bCs/>
                <w:sz w:val="20"/>
                <w:szCs w:val="20"/>
                <w:lang w:val="en-US"/>
              </w:rPr>
              <w:t>7: End Finish</w:t>
            </w:r>
          </w:p>
        </w:tc>
      </w:tr>
      <w:tr w:rsidR="008F0B8E" w:rsidRPr="00263F88" w14:paraId="0EEB6139" w14:textId="77777777" w:rsidTr="00691A8F">
        <w:trPr>
          <w:trHeight w:val="23"/>
        </w:trPr>
        <w:tc>
          <w:tcPr>
            <w:tcW w:w="0" w:type="auto"/>
            <w:vAlign w:val="center"/>
          </w:tcPr>
          <w:p w14:paraId="1F929DF3" w14:textId="77777777" w:rsidR="008F0B8E" w:rsidRPr="00263F88" w:rsidRDefault="008F0B8E" w:rsidP="00CB42A2">
            <w:pPr>
              <w:contextualSpacing/>
              <w:rPr>
                <w:rFonts w:ascii="Calibri" w:eastAsia="Times New Roman" w:hAnsi="Calibri" w:cs="Calibri"/>
                <w:b/>
                <w:bCs/>
                <w:sz w:val="20"/>
                <w:szCs w:val="20"/>
                <w:lang w:val="en-US"/>
              </w:rPr>
            </w:pPr>
            <w:r w:rsidRPr="00263F88">
              <w:rPr>
                <w:rFonts w:ascii="Calibri" w:hAnsi="Calibri" w:cs="Calibri"/>
                <w:sz w:val="20"/>
                <w:lang w:val="en-US"/>
              </w:rPr>
              <w:t>Specification</w:t>
            </w:r>
          </w:p>
        </w:tc>
        <w:tc>
          <w:tcPr>
            <w:tcW w:w="2675" w:type="pct"/>
            <w:vAlign w:val="center"/>
          </w:tcPr>
          <w:p w14:paraId="56C23F8E"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hAnsi="Calibri" w:cs="Calibri"/>
                <w:sz w:val="20"/>
                <w:lang w:val="en-US"/>
              </w:rPr>
              <w:t>Description</w:t>
            </w:r>
          </w:p>
        </w:tc>
        <w:tc>
          <w:tcPr>
            <w:tcW w:w="930" w:type="pct"/>
            <w:vAlign w:val="center"/>
          </w:tcPr>
          <w:p w14:paraId="750D00FA" w14:textId="77777777" w:rsidR="008F0B8E" w:rsidRPr="00263F88" w:rsidRDefault="008F0B8E" w:rsidP="00CB42A2">
            <w:pPr>
              <w:contextualSpacing/>
              <w:jc w:val="center"/>
              <w:rPr>
                <w:rFonts w:ascii="Calibri" w:eastAsia="Times New Roman" w:hAnsi="Calibri" w:cs="Calibri"/>
                <w:b/>
                <w:bCs/>
                <w:sz w:val="20"/>
                <w:szCs w:val="20"/>
                <w:lang w:val="en-US"/>
              </w:rPr>
            </w:pPr>
            <w:r w:rsidRPr="00263F88">
              <w:rPr>
                <w:rFonts w:ascii="Calibri" w:hAnsi="Calibri" w:cs="Calibri"/>
                <w:sz w:val="20"/>
                <w:lang w:val="en-US"/>
              </w:rPr>
              <w:t>Code</w:t>
            </w:r>
          </w:p>
        </w:tc>
      </w:tr>
      <w:tr w:rsidR="008F0B8E" w:rsidRPr="00263F88" w14:paraId="765F144A" w14:textId="77777777" w:rsidTr="00691A8F">
        <w:trPr>
          <w:trHeight w:val="23"/>
        </w:trPr>
        <w:tc>
          <w:tcPr>
            <w:tcW w:w="0" w:type="auto"/>
            <w:vAlign w:val="center"/>
            <w:hideMark/>
          </w:tcPr>
          <w:p w14:paraId="76FD787B"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Plain End</w:t>
            </w:r>
          </w:p>
        </w:tc>
        <w:tc>
          <w:tcPr>
            <w:tcW w:w="2675" w:type="pct"/>
            <w:vAlign w:val="center"/>
            <w:hideMark/>
          </w:tcPr>
          <w:p w14:paraId="75041066"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Cut using saw blade</w:t>
            </w:r>
          </w:p>
        </w:tc>
        <w:tc>
          <w:tcPr>
            <w:tcW w:w="930" w:type="pct"/>
            <w:vAlign w:val="center"/>
            <w:hideMark/>
          </w:tcPr>
          <w:p w14:paraId="37F613B7"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G01</w:t>
            </w:r>
          </w:p>
        </w:tc>
      </w:tr>
      <w:tr w:rsidR="008F0B8E" w:rsidRPr="00263F88" w14:paraId="6CAB4F65" w14:textId="77777777" w:rsidTr="00691A8F">
        <w:trPr>
          <w:trHeight w:val="23"/>
        </w:trPr>
        <w:tc>
          <w:tcPr>
            <w:tcW w:w="0" w:type="auto"/>
            <w:vAlign w:val="center"/>
            <w:hideMark/>
          </w:tcPr>
          <w:p w14:paraId="389A5FA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Faced End</w:t>
            </w:r>
          </w:p>
        </w:tc>
        <w:tc>
          <w:tcPr>
            <w:tcW w:w="2675" w:type="pct"/>
            <w:vAlign w:val="center"/>
            <w:hideMark/>
          </w:tcPr>
          <w:p w14:paraId="155484C7"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Machined for uniform and refined finish</w:t>
            </w:r>
          </w:p>
        </w:tc>
        <w:tc>
          <w:tcPr>
            <w:tcW w:w="930" w:type="pct"/>
            <w:vAlign w:val="center"/>
            <w:hideMark/>
          </w:tcPr>
          <w:p w14:paraId="66768A7A"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G02</w:t>
            </w:r>
          </w:p>
        </w:tc>
      </w:tr>
      <w:tr w:rsidR="008F0B8E" w:rsidRPr="00263F88" w14:paraId="1471BB87" w14:textId="77777777" w:rsidTr="00691A8F">
        <w:trPr>
          <w:trHeight w:val="23"/>
        </w:trPr>
        <w:tc>
          <w:tcPr>
            <w:tcW w:w="0" w:type="auto"/>
            <w:vAlign w:val="center"/>
            <w:hideMark/>
          </w:tcPr>
          <w:p w14:paraId="0311D72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Beveled End</w:t>
            </w:r>
          </w:p>
        </w:tc>
        <w:tc>
          <w:tcPr>
            <w:tcW w:w="2675" w:type="pct"/>
            <w:vAlign w:val="center"/>
            <w:hideMark/>
          </w:tcPr>
          <w:p w14:paraId="5E7861A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Machined at specific angle for weld joint preparation</w:t>
            </w:r>
          </w:p>
        </w:tc>
        <w:tc>
          <w:tcPr>
            <w:tcW w:w="930" w:type="pct"/>
            <w:vAlign w:val="center"/>
            <w:hideMark/>
          </w:tcPr>
          <w:p w14:paraId="4B4796D1"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G03</w:t>
            </w:r>
          </w:p>
        </w:tc>
      </w:tr>
      <w:tr w:rsidR="008F0B8E" w:rsidRPr="00263F88" w14:paraId="29D5262B" w14:textId="77777777" w:rsidTr="00691A8F">
        <w:trPr>
          <w:trHeight w:val="23"/>
        </w:trPr>
        <w:tc>
          <w:tcPr>
            <w:tcW w:w="0" w:type="auto"/>
            <w:vAlign w:val="center"/>
            <w:hideMark/>
          </w:tcPr>
          <w:p w14:paraId="6A33D739"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Calibrated End</w:t>
            </w:r>
          </w:p>
        </w:tc>
        <w:tc>
          <w:tcPr>
            <w:tcW w:w="2675" w:type="pct"/>
            <w:vAlign w:val="center"/>
            <w:hideMark/>
          </w:tcPr>
          <w:p w14:paraId="61D493D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Cold-formed to ensure ovality</w:t>
            </w:r>
          </w:p>
        </w:tc>
        <w:tc>
          <w:tcPr>
            <w:tcW w:w="930" w:type="pct"/>
            <w:vAlign w:val="center"/>
            <w:hideMark/>
          </w:tcPr>
          <w:p w14:paraId="3338EC7C"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G04</w:t>
            </w:r>
          </w:p>
        </w:tc>
      </w:tr>
      <w:tr w:rsidR="008F0B8E" w:rsidRPr="00263F88" w14:paraId="7FE8A6C6" w14:textId="77777777" w:rsidTr="00691A8F">
        <w:trPr>
          <w:trHeight w:val="23"/>
        </w:trPr>
        <w:tc>
          <w:tcPr>
            <w:tcW w:w="0" w:type="auto"/>
            <w:vAlign w:val="center"/>
            <w:hideMark/>
          </w:tcPr>
          <w:p w14:paraId="71260048"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Threaded without Coupling</w:t>
            </w:r>
          </w:p>
        </w:tc>
        <w:tc>
          <w:tcPr>
            <w:tcW w:w="2675" w:type="pct"/>
            <w:vAlign w:val="center"/>
            <w:hideMark/>
          </w:tcPr>
          <w:p w14:paraId="59E5C0F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Threaded ends per standard; supplied without coupling accessory</w:t>
            </w:r>
          </w:p>
        </w:tc>
        <w:tc>
          <w:tcPr>
            <w:tcW w:w="930" w:type="pct"/>
            <w:vAlign w:val="center"/>
            <w:hideMark/>
          </w:tcPr>
          <w:p w14:paraId="5E29AD42"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G05</w:t>
            </w:r>
          </w:p>
        </w:tc>
      </w:tr>
      <w:tr w:rsidR="008F0B8E" w:rsidRPr="00263F88" w14:paraId="6E9F21D0" w14:textId="77777777" w:rsidTr="00691A8F">
        <w:trPr>
          <w:trHeight w:val="23"/>
        </w:trPr>
        <w:tc>
          <w:tcPr>
            <w:tcW w:w="0" w:type="auto"/>
            <w:vAlign w:val="center"/>
            <w:hideMark/>
          </w:tcPr>
          <w:p w14:paraId="1B52E60E"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Threaded with Coupling</w:t>
            </w:r>
          </w:p>
        </w:tc>
        <w:tc>
          <w:tcPr>
            <w:tcW w:w="2675" w:type="pct"/>
            <w:vAlign w:val="center"/>
            <w:hideMark/>
          </w:tcPr>
          <w:p w14:paraId="56505EC2"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Threaded ends per standard; supplied with coupling accessory</w:t>
            </w:r>
          </w:p>
        </w:tc>
        <w:tc>
          <w:tcPr>
            <w:tcW w:w="930" w:type="pct"/>
            <w:vAlign w:val="center"/>
            <w:hideMark/>
          </w:tcPr>
          <w:p w14:paraId="645010BD"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G06</w:t>
            </w:r>
          </w:p>
        </w:tc>
      </w:tr>
      <w:tr w:rsidR="008F0B8E" w:rsidRPr="00263F88" w14:paraId="1C9AE8F6" w14:textId="77777777" w:rsidTr="00691A8F">
        <w:trPr>
          <w:trHeight w:val="23"/>
        </w:trPr>
        <w:tc>
          <w:tcPr>
            <w:tcW w:w="0" w:type="auto"/>
            <w:vAlign w:val="center"/>
            <w:hideMark/>
          </w:tcPr>
          <w:p w14:paraId="69E10BC4"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Premium Thread</w:t>
            </w:r>
          </w:p>
        </w:tc>
        <w:tc>
          <w:tcPr>
            <w:tcW w:w="2675" w:type="pct"/>
            <w:vAlign w:val="center"/>
            <w:hideMark/>
          </w:tcPr>
          <w:p w14:paraId="798D4AEC"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High-performance threading per customer specification</w:t>
            </w:r>
          </w:p>
        </w:tc>
        <w:tc>
          <w:tcPr>
            <w:tcW w:w="930" w:type="pct"/>
            <w:vAlign w:val="center"/>
            <w:hideMark/>
          </w:tcPr>
          <w:p w14:paraId="3C802F14"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G07</w:t>
            </w:r>
          </w:p>
        </w:tc>
      </w:tr>
      <w:tr w:rsidR="008F0B8E" w:rsidRPr="00263F88" w14:paraId="524D781D" w14:textId="77777777" w:rsidTr="00691A8F">
        <w:trPr>
          <w:trHeight w:val="23"/>
        </w:trPr>
        <w:tc>
          <w:tcPr>
            <w:tcW w:w="0" w:type="auto"/>
            <w:vAlign w:val="center"/>
            <w:hideMark/>
          </w:tcPr>
          <w:p w14:paraId="7DE7DEE9"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Others</w:t>
            </w:r>
          </w:p>
        </w:tc>
        <w:tc>
          <w:tcPr>
            <w:tcW w:w="2675" w:type="pct"/>
            <w:vAlign w:val="center"/>
            <w:hideMark/>
          </w:tcPr>
          <w:p w14:paraId="435F7DAA" w14:textId="77777777" w:rsidR="008F0B8E" w:rsidRPr="00263F88" w:rsidRDefault="008F0B8E" w:rsidP="00CB42A2">
            <w:pPr>
              <w:contextualSpacing/>
              <w:rPr>
                <w:rFonts w:ascii="Calibri" w:eastAsia="Times New Roman" w:hAnsi="Calibri" w:cs="Calibri"/>
                <w:sz w:val="20"/>
                <w:szCs w:val="20"/>
                <w:lang w:val="en-US"/>
              </w:rPr>
            </w:pPr>
            <w:r w:rsidRPr="00263F88">
              <w:rPr>
                <w:rFonts w:ascii="Calibri" w:hAnsi="Calibri" w:cs="Calibri"/>
                <w:sz w:val="20"/>
                <w:lang w:val="en-US"/>
              </w:rPr>
              <w:t>–</w:t>
            </w:r>
          </w:p>
        </w:tc>
        <w:tc>
          <w:tcPr>
            <w:tcW w:w="930" w:type="pct"/>
            <w:vAlign w:val="center"/>
            <w:hideMark/>
          </w:tcPr>
          <w:p w14:paraId="4164C7B0" w14:textId="77777777" w:rsidR="008F0B8E" w:rsidRPr="00263F88" w:rsidRDefault="008F0B8E" w:rsidP="00CB42A2">
            <w:pPr>
              <w:contextualSpacing/>
              <w:jc w:val="center"/>
              <w:rPr>
                <w:rFonts w:ascii="Calibri" w:eastAsia="Times New Roman" w:hAnsi="Calibri" w:cs="Calibri"/>
                <w:sz w:val="20"/>
                <w:szCs w:val="20"/>
                <w:lang w:val="en-US"/>
              </w:rPr>
            </w:pPr>
            <w:r w:rsidRPr="00263F88">
              <w:rPr>
                <w:rFonts w:ascii="Calibri" w:hAnsi="Calibri" w:cs="Calibri"/>
                <w:sz w:val="20"/>
                <w:lang w:val="en-US"/>
              </w:rPr>
              <w:t>G08</w:t>
            </w:r>
          </w:p>
        </w:tc>
      </w:tr>
    </w:tbl>
    <w:p w14:paraId="7C8C1665" w14:textId="77777777" w:rsidR="00475A6B" w:rsidRDefault="00475A6B" w:rsidP="00B07EC6">
      <w:pPr>
        <w:jc w:val="both"/>
        <w:rPr>
          <w:rFonts w:cstheme="minorHAnsi"/>
          <w:b/>
          <w:sz w:val="24"/>
          <w:szCs w:val="24"/>
          <w:lang w:val="en-US"/>
        </w:rPr>
      </w:pPr>
    </w:p>
    <w:p w14:paraId="003D029C" w14:textId="77777777" w:rsidR="009E0636" w:rsidRPr="009E0636" w:rsidRDefault="009E0636" w:rsidP="006767F0">
      <w:pPr>
        <w:jc w:val="both"/>
        <w:rPr>
          <w:rFonts w:cstheme="minorHAnsi"/>
          <w:szCs w:val="24"/>
          <w:lang w:val="en-US"/>
        </w:rPr>
      </w:pPr>
      <w:r w:rsidRPr="009E0636">
        <w:rPr>
          <w:rFonts w:cstheme="minorHAnsi"/>
          <w:szCs w:val="24"/>
          <w:lang w:val="en-US"/>
        </w:rPr>
        <w:t>Example of CODIP formulation:</w:t>
      </w:r>
    </w:p>
    <w:p w14:paraId="3F99DC89" w14:textId="36F8C501"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 xml:space="preserve">Characteristic 1 (Standard - </w:t>
      </w:r>
      <w:r w:rsidRPr="00455037">
        <w:rPr>
          <w:rFonts w:cstheme="minorHAnsi"/>
          <w:kern w:val="2"/>
          <w:szCs w:val="24"/>
          <w:lang w:val="en-US"/>
          <w14:ligatures w14:val="standardContextual"/>
        </w:rPr>
        <w:t>API 5L and/or CSA Z245.1 and/or DNV-ST-F101 and/or ISO 3183 and/or EN10208 / ASTM A 106 and/or ASME SA 106 and/or NBR6321</w:t>
      </w:r>
      <w:proofErr w:type="gramStart"/>
      <w:r w:rsidRPr="00455037">
        <w:rPr>
          <w:rFonts w:cstheme="minorHAnsi"/>
          <w:szCs w:val="24"/>
          <w:lang w:val="en-US"/>
        </w:rPr>
        <w:t>);</w:t>
      </w:r>
      <w:proofErr w:type="gramEnd"/>
      <w:r w:rsidRPr="00455037">
        <w:rPr>
          <w:rFonts w:cstheme="minorHAnsi"/>
          <w:szCs w:val="24"/>
          <w:lang w:val="en-US"/>
        </w:rPr>
        <w:t xml:space="preserve"> </w:t>
      </w:r>
    </w:p>
    <w:p w14:paraId="0CAE40A7" w14:textId="54E61962"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Characteristic</w:t>
      </w:r>
      <w:r w:rsidRPr="00455037">
        <w:rPr>
          <w:rFonts w:cstheme="minorHAnsi"/>
          <w:szCs w:val="24"/>
          <w:lang w:val="en-US"/>
        </w:rPr>
        <w:t xml:space="preserve"> 2 (</w:t>
      </w:r>
      <w:r w:rsidRPr="00455037">
        <w:rPr>
          <w:rFonts w:cstheme="minorHAnsi"/>
          <w:kern w:val="2"/>
          <w:szCs w:val="24"/>
          <w:lang w:val="en-US"/>
          <w14:ligatures w14:val="standardContextual"/>
        </w:rPr>
        <w:t>Steel Grade - Grade B or L245</w:t>
      </w:r>
      <w:proofErr w:type="gramStart"/>
      <w:r w:rsidRPr="00455037">
        <w:rPr>
          <w:rFonts w:cstheme="minorHAnsi"/>
          <w:szCs w:val="24"/>
          <w:lang w:val="en-US"/>
        </w:rPr>
        <w:t>);</w:t>
      </w:r>
      <w:proofErr w:type="gramEnd"/>
    </w:p>
    <w:p w14:paraId="13F2F01B" w14:textId="3D08AA67"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Characteristic</w:t>
      </w:r>
      <w:r w:rsidRPr="00455037">
        <w:rPr>
          <w:rFonts w:cstheme="minorHAnsi"/>
          <w:szCs w:val="24"/>
          <w:lang w:val="en-US"/>
        </w:rPr>
        <w:t xml:space="preserve"> 3 (</w:t>
      </w:r>
      <w:r w:rsidRPr="00455037">
        <w:rPr>
          <w:rFonts w:cstheme="minorHAnsi"/>
          <w:kern w:val="2"/>
          <w:szCs w:val="24"/>
          <w:lang w:val="en-US"/>
          <w14:ligatures w14:val="standardContextual"/>
        </w:rPr>
        <w:t>Rolling/Drawing - Hot Rolled</w:t>
      </w:r>
      <w:proofErr w:type="gramStart"/>
      <w:r w:rsidRPr="00455037">
        <w:rPr>
          <w:rFonts w:cstheme="minorHAnsi"/>
          <w:szCs w:val="24"/>
          <w:lang w:val="en-US"/>
        </w:rPr>
        <w:t>);</w:t>
      </w:r>
      <w:proofErr w:type="gramEnd"/>
    </w:p>
    <w:p w14:paraId="69F20071" w14:textId="11B55DC4"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Characteristic</w:t>
      </w:r>
      <w:r w:rsidRPr="00455037">
        <w:rPr>
          <w:rFonts w:cstheme="minorHAnsi"/>
          <w:szCs w:val="24"/>
          <w:lang w:val="en-US"/>
        </w:rPr>
        <w:t xml:space="preserve"> 4 (Outer Diameter Range - </w:t>
      </w:r>
      <w:r w:rsidRPr="00455037">
        <w:rPr>
          <w:rFonts w:cstheme="minorHAnsi"/>
          <w:kern w:val="2"/>
          <w:szCs w:val="24"/>
          <w:lang w:val="en-US"/>
          <w14:ligatures w14:val="standardContextual"/>
        </w:rPr>
        <w:t>≥ 61.00mm and &lt; 89.00mm</w:t>
      </w:r>
      <w:r w:rsidRPr="00455037">
        <w:rPr>
          <w:rFonts w:cstheme="minorHAnsi"/>
          <w:szCs w:val="24"/>
          <w:lang w:val="en-US"/>
        </w:rPr>
        <w:t>),</w:t>
      </w:r>
    </w:p>
    <w:p w14:paraId="0407D794" w14:textId="5552F9D6"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Characteristic</w:t>
      </w:r>
      <w:r w:rsidRPr="00455037">
        <w:rPr>
          <w:rFonts w:cstheme="minorHAnsi"/>
          <w:szCs w:val="24"/>
          <w:lang w:val="en-US"/>
        </w:rPr>
        <w:t xml:space="preserve"> 5 (Wall Thickness Range - </w:t>
      </w:r>
      <w:r w:rsidRPr="00455037">
        <w:rPr>
          <w:rFonts w:cstheme="minorHAnsi"/>
          <w:kern w:val="2"/>
          <w:szCs w:val="24"/>
          <w:lang w:val="en-US"/>
          <w14:ligatures w14:val="standardContextual"/>
        </w:rPr>
        <w:t>≥ 5mm and &lt; 6mm</w:t>
      </w:r>
      <w:r w:rsidRPr="00455037">
        <w:rPr>
          <w:rFonts w:cstheme="minorHAnsi"/>
          <w:szCs w:val="24"/>
          <w:lang w:val="en-US"/>
        </w:rPr>
        <w:t xml:space="preserve">), </w:t>
      </w:r>
    </w:p>
    <w:p w14:paraId="3BE60B27" w14:textId="282F5EA0"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Characteristic</w:t>
      </w:r>
      <w:r w:rsidRPr="00455037">
        <w:rPr>
          <w:rFonts w:cstheme="minorHAnsi"/>
          <w:szCs w:val="24"/>
          <w:lang w:val="en-US"/>
        </w:rPr>
        <w:t xml:space="preserve"> 6 (Surface Protection - </w:t>
      </w:r>
      <w:r w:rsidR="00455037" w:rsidRPr="00455037">
        <w:rPr>
          <w:rFonts w:cstheme="minorHAnsi"/>
          <w:szCs w:val="24"/>
          <w:lang w:val="en-US"/>
        </w:rPr>
        <w:t>No protection</w:t>
      </w:r>
      <w:r w:rsidR="00455037" w:rsidRPr="00455037">
        <w:rPr>
          <w:rFonts w:cstheme="minorHAnsi"/>
          <w:szCs w:val="24"/>
          <w:lang w:val="en-US"/>
        </w:rPr>
        <w:t>/</w:t>
      </w:r>
      <w:r w:rsidR="00455037" w:rsidRPr="00455037">
        <w:rPr>
          <w:rFonts w:cstheme="minorHAnsi"/>
          <w:szCs w:val="24"/>
          <w:lang w:val="en-US"/>
        </w:rPr>
        <w:t>Black pipe with no surface treatment</w:t>
      </w:r>
      <w:r w:rsidRPr="00455037">
        <w:rPr>
          <w:rFonts w:cstheme="minorHAnsi"/>
          <w:szCs w:val="24"/>
          <w:lang w:val="en-US"/>
        </w:rPr>
        <w:t>) and</w:t>
      </w:r>
    </w:p>
    <w:p w14:paraId="0346AE77" w14:textId="5735FC25" w:rsidR="009E0636" w:rsidRPr="00455037" w:rsidRDefault="009E0636" w:rsidP="00455037">
      <w:pPr>
        <w:pStyle w:val="PargrafodaLista"/>
        <w:numPr>
          <w:ilvl w:val="0"/>
          <w:numId w:val="11"/>
        </w:numPr>
        <w:mirrorIndents/>
        <w:jc w:val="both"/>
        <w:rPr>
          <w:rFonts w:cstheme="minorHAnsi"/>
          <w:szCs w:val="24"/>
          <w:lang w:val="en-US"/>
        </w:rPr>
      </w:pPr>
      <w:r w:rsidRPr="00455037">
        <w:rPr>
          <w:rFonts w:cstheme="minorHAnsi"/>
          <w:szCs w:val="24"/>
          <w:lang w:val="en-US"/>
        </w:rPr>
        <w:t>Characteristic</w:t>
      </w:r>
      <w:r w:rsidRPr="00455037">
        <w:rPr>
          <w:rFonts w:cstheme="minorHAnsi"/>
          <w:szCs w:val="24"/>
          <w:lang w:val="en-US"/>
        </w:rPr>
        <w:t xml:space="preserve"> 7 (End Finish - </w:t>
      </w:r>
      <w:r w:rsidRPr="00455037">
        <w:rPr>
          <w:rFonts w:cstheme="minorHAnsi"/>
          <w:szCs w:val="24"/>
          <w:lang w:val="en-US"/>
        </w:rPr>
        <w:t>Machined at specific angle for weld joint preparation</w:t>
      </w:r>
      <w:r w:rsidRPr="00455037">
        <w:rPr>
          <w:rFonts w:cstheme="minorHAnsi"/>
          <w:szCs w:val="24"/>
          <w:lang w:val="en-US"/>
        </w:rPr>
        <w:t>)</w:t>
      </w:r>
    </w:p>
    <w:p w14:paraId="5533461F" w14:textId="77777777" w:rsidR="00CE6BA1" w:rsidRPr="009E0636" w:rsidRDefault="00CE6BA1" w:rsidP="00455037">
      <w:pPr>
        <w:ind w:firstLine="360"/>
        <w:contextualSpacing/>
        <w:mirrorIndents/>
        <w:jc w:val="both"/>
        <w:rPr>
          <w:rFonts w:cstheme="minorHAnsi"/>
          <w:b/>
          <w:bCs/>
          <w:szCs w:val="24"/>
          <w:lang w:val="en-US"/>
        </w:rPr>
      </w:pPr>
      <w:r w:rsidRPr="009E0636">
        <w:rPr>
          <w:rFonts w:cstheme="minorHAnsi"/>
          <w:b/>
          <w:bCs/>
          <w:szCs w:val="24"/>
          <w:lang w:val="en-US"/>
        </w:rPr>
        <w:t>= A07B02C01D04E05F01G03</w:t>
      </w:r>
    </w:p>
    <w:p w14:paraId="25602FDE" w14:textId="77777777" w:rsidR="00353CA5" w:rsidRPr="00BB4922" w:rsidRDefault="00353CA5" w:rsidP="00B07EC6">
      <w:pPr>
        <w:jc w:val="both"/>
        <w:rPr>
          <w:rFonts w:cstheme="minorHAnsi"/>
          <w:b/>
          <w:sz w:val="24"/>
          <w:szCs w:val="24"/>
          <w:lang w:val="en-US"/>
        </w:rPr>
      </w:pPr>
    </w:p>
    <w:p w14:paraId="41052A7E" w14:textId="391D13C1"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 Describe, in </w:t>
      </w:r>
      <w:proofErr w:type="gramStart"/>
      <w:r w:rsidRPr="00BB4922">
        <w:rPr>
          <w:rFonts w:cstheme="minorHAnsi"/>
          <w:sz w:val="24"/>
          <w:szCs w:val="24"/>
          <w:lang w:val="en-US"/>
        </w:rPr>
        <w:t>details</w:t>
      </w:r>
      <w:proofErr w:type="gramEnd"/>
      <w:r w:rsidRPr="00BB4922">
        <w:rPr>
          <w:rFonts w:cstheme="minorHAnsi"/>
          <w:sz w:val="24"/>
          <w:szCs w:val="24"/>
          <w:lang w:val="en-US"/>
        </w:rPr>
        <w:t>,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w:t>
      </w:r>
      <w:proofErr w:type="gramStart"/>
      <w:r w:rsidRPr="00BB4922">
        <w:rPr>
          <w:rFonts w:cstheme="minorHAnsi"/>
          <w:sz w:val="24"/>
          <w:szCs w:val="24"/>
          <w:lang w:val="en-US"/>
        </w:rPr>
        <w:t>details</w:t>
      </w:r>
      <w:proofErr w:type="gramEnd"/>
      <w:r w:rsidRPr="00BB4922">
        <w:rPr>
          <w:rFonts w:cstheme="minorHAnsi"/>
          <w:sz w:val="24"/>
          <w:szCs w:val="24"/>
          <w:lang w:val="en-US"/>
        </w:rPr>
        <w:t>,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w:t>
      </w:r>
      <w:proofErr w:type="gramStart"/>
      <w:r w:rsidRPr="00BB4922">
        <w:rPr>
          <w:rFonts w:cstheme="minorHAnsi"/>
          <w:sz w:val="24"/>
          <w:szCs w:val="24"/>
          <w:lang w:val="en-US"/>
        </w:rPr>
        <w:t>scrap</w:t>
      </w:r>
      <w:proofErr w:type="gramEnd"/>
      <w:r w:rsidRPr="00BB4922">
        <w:rPr>
          <w:rFonts w:cstheme="minorHAnsi"/>
          <w:sz w:val="24"/>
          <w:szCs w:val="24"/>
          <w:lang w:val="en-US"/>
        </w:rPr>
        <w:t xml:space="preserve">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w:t>
      </w:r>
      <w:proofErr w:type="gramStart"/>
      <w:r w:rsidRPr="00BB4922">
        <w:rPr>
          <w:rFonts w:cstheme="minorHAnsi"/>
          <w:sz w:val="24"/>
          <w:szCs w:val="24"/>
          <w:lang w:val="en-US"/>
        </w:rPr>
        <w:t>discriminating</w:t>
      </w:r>
      <w:proofErr w:type="gramEnd"/>
      <w:r w:rsidRPr="00BB4922">
        <w:rPr>
          <w:rFonts w:cstheme="minorHAnsi"/>
          <w:sz w:val="24"/>
          <w:szCs w:val="24"/>
          <w:lang w:val="en-US"/>
        </w:rPr>
        <w:t xml:space="preserve">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w:t>
      </w:r>
      <w:proofErr w:type="gramStart"/>
      <w:r w:rsidRPr="00BB4922">
        <w:rPr>
          <w:rFonts w:cstheme="minorHAnsi"/>
          <w:color w:val="000000"/>
          <w:sz w:val="24"/>
          <w:szCs w:val="24"/>
          <w:lang w:val="en"/>
        </w:rPr>
        <w:t xml:space="preserve">stops, </w:t>
      </w:r>
      <w:r w:rsidRPr="00BB4922">
        <w:rPr>
          <w:rFonts w:cstheme="minorHAnsi"/>
          <w:sz w:val="24"/>
          <w:szCs w:val="24"/>
          <w:lang w:val="en"/>
        </w:rPr>
        <w:t> </w:t>
      </w:r>
      <w:r w:rsidRPr="00BB4922">
        <w:rPr>
          <w:rFonts w:cstheme="minorHAnsi"/>
          <w:i/>
          <w:iCs/>
          <w:color w:val="000000"/>
          <w:sz w:val="24"/>
          <w:szCs w:val="24"/>
          <w:lang w:val="en"/>
        </w:rPr>
        <w:t>setups</w:t>
      </w:r>
      <w:proofErr w:type="gramEnd"/>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w:t>
      </w:r>
      <w:proofErr w:type="gramStart"/>
      <w:r w:rsidRPr="00BB4922">
        <w:rPr>
          <w:rFonts w:cstheme="minorHAnsi"/>
          <w:color w:val="000000"/>
          <w:sz w:val="24"/>
          <w:szCs w:val="24"/>
          <w:lang w:val="en"/>
        </w:rPr>
        <w:t>in</w:t>
      </w:r>
      <w:proofErr w:type="gramEnd"/>
      <w:r w:rsidRPr="00BB4922">
        <w:rPr>
          <w:rFonts w:cstheme="minorHAnsi"/>
          <w:color w:val="000000"/>
          <w:sz w:val="24"/>
          <w:szCs w:val="24"/>
          <w:lang w:val="en"/>
        </w:rPr>
        <w:t xml:space="preserve">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w:t>
      </w:r>
      <w:proofErr w:type="gramStart"/>
      <w:r w:rsidRPr="00BB4922">
        <w:rPr>
          <w:rFonts w:cstheme="minorHAnsi"/>
          <w:sz w:val="24"/>
          <w:szCs w:val="24"/>
          <w:lang w:val="en-US"/>
        </w:rPr>
        <w:t>List</w:t>
      </w:r>
      <w:proofErr w:type="gramEnd"/>
      <w:r w:rsidRPr="00BB4922">
        <w:rPr>
          <w:rFonts w:cstheme="minorHAnsi"/>
          <w:sz w:val="24"/>
          <w:szCs w:val="24"/>
          <w:lang w:val="en-US"/>
        </w:rPr>
        <w:t xml:space="preserve">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27182E18" w:rsidR="00A63308" w:rsidRDefault="00A63308" w:rsidP="00A63308">
      <w:pPr>
        <w:ind w:left="360" w:hanging="360"/>
        <w:jc w:val="both"/>
        <w:rPr>
          <w:rFonts w:cstheme="minorHAnsi"/>
          <w:sz w:val="24"/>
          <w:szCs w:val="24"/>
          <w:lang w:val="en-US"/>
        </w:rPr>
      </w:pPr>
    </w:p>
    <w:p w14:paraId="39C403A1" w14:textId="77777777" w:rsidR="002D14EC" w:rsidRDefault="002D14EC" w:rsidP="00A63308">
      <w:pPr>
        <w:ind w:left="360" w:hanging="360"/>
        <w:jc w:val="both"/>
        <w:rPr>
          <w:rFonts w:cstheme="minorHAnsi"/>
          <w:sz w:val="24"/>
          <w:szCs w:val="24"/>
          <w:lang w:val="en-US"/>
        </w:rPr>
      </w:pPr>
    </w:p>
    <w:p w14:paraId="41CA604F" w14:textId="77777777" w:rsidR="002D14EC" w:rsidRPr="00BB4922" w:rsidRDefault="002D14EC" w:rsidP="00A63308">
      <w:pPr>
        <w:ind w:left="360" w:hanging="360"/>
        <w:jc w:val="both"/>
        <w:rPr>
          <w:rFonts w:cstheme="minorHAnsi"/>
          <w:sz w:val="24"/>
          <w:szCs w:val="24"/>
          <w:lang w:val="en-US"/>
        </w:rPr>
      </w:pPr>
    </w:p>
    <w:p w14:paraId="38FC80FB" w14:textId="77777777" w:rsidR="00A4067C" w:rsidRPr="00BB4922" w:rsidRDefault="00A4067C" w:rsidP="002D14EC">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2D14EC">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2D14EC">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2D14EC">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2D14EC">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0BDD993C" w:rsidR="00A63308" w:rsidRPr="00BB4922" w:rsidRDefault="00A63308" w:rsidP="002D14EC">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IV – D</w:t>
      </w:r>
      <w:r w:rsidR="00576861"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w:t>
      </w:r>
      <w:proofErr w:type="gramStart"/>
      <w:r w:rsidRPr="00BB4922">
        <w:rPr>
          <w:rFonts w:cstheme="minorHAnsi"/>
          <w:i/>
          <w:sz w:val="24"/>
          <w:szCs w:val="24"/>
          <w:lang w:val="en-US"/>
        </w:rPr>
        <w:t>allowing for</w:t>
      </w:r>
      <w:proofErr w:type="gramEnd"/>
      <w:r w:rsidRPr="00BB4922">
        <w:rPr>
          <w:rFonts w:cstheme="minorHAnsi"/>
          <w:i/>
          <w:sz w:val="24"/>
          <w:szCs w:val="24"/>
          <w:lang w:val="en-US"/>
        </w:rPr>
        <w:t xml:space="preserve">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w:t>
      </w:r>
      <w:proofErr w:type="spellStart"/>
      <w:r w:rsidRPr="00BB4922">
        <w:rPr>
          <w:rFonts w:cstheme="minorHAnsi"/>
          <w:sz w:val="24"/>
          <w:szCs w:val="24"/>
          <w:lang w:val="en-US"/>
        </w:rPr>
        <w:t>i</w:t>
      </w:r>
      <w:proofErr w:type="spellEnd"/>
      <w:r w:rsidRPr="00BB4922">
        <w:rPr>
          <w:rFonts w:cstheme="minorHAnsi"/>
          <w:sz w:val="24"/>
          <w:szCs w:val="24"/>
          <w:lang w:val="en-US"/>
        </w:rPr>
        <w:t xml:space="preserve">)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w:t>
      </w:r>
      <w:proofErr w:type="spellStart"/>
      <w:r w:rsidRPr="00BB4922">
        <w:rPr>
          <w:rFonts w:cstheme="minorHAnsi"/>
          <w:sz w:val="24"/>
          <w:szCs w:val="24"/>
          <w:lang w:val="en-US"/>
        </w:rPr>
        <w:t>i</w:t>
      </w:r>
      <w:proofErr w:type="spellEnd"/>
      <w:r w:rsidRPr="00BB4922">
        <w:rPr>
          <w:rFonts w:cstheme="minorHAnsi"/>
          <w:sz w:val="24"/>
          <w:szCs w:val="24"/>
          <w:lang w:val="en-US"/>
        </w:rPr>
        <w:t>),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8.1.2 Describe, in </w:t>
      </w:r>
      <w:proofErr w:type="gramStart"/>
      <w:r w:rsidRPr="00BB4922">
        <w:rPr>
          <w:rFonts w:cstheme="minorHAnsi"/>
          <w:sz w:val="24"/>
          <w:szCs w:val="24"/>
          <w:lang w:val="en-US"/>
        </w:rPr>
        <w:t>details</w:t>
      </w:r>
      <w:proofErr w:type="gramEnd"/>
      <w:r w:rsidRPr="00BB4922">
        <w:rPr>
          <w:rFonts w:cstheme="minorHAnsi"/>
          <w:sz w:val="24"/>
          <w:szCs w:val="24"/>
          <w:lang w:val="en-US"/>
        </w:rPr>
        <w:t>, your terms of payment used in (</w:t>
      </w:r>
      <w:proofErr w:type="spellStart"/>
      <w:r w:rsidRPr="00BB4922">
        <w:rPr>
          <w:rFonts w:cstheme="minorHAnsi"/>
          <w:sz w:val="24"/>
          <w:szCs w:val="24"/>
          <w:lang w:val="en-US"/>
        </w:rPr>
        <w:t>i</w:t>
      </w:r>
      <w:proofErr w:type="spellEnd"/>
      <w:r w:rsidRPr="00BB4922">
        <w:rPr>
          <w:rFonts w:cstheme="minorHAnsi"/>
          <w:sz w:val="24"/>
          <w:szCs w:val="24"/>
          <w:lang w:val="en-US"/>
        </w:rPr>
        <w:t>),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8.1.4 Report whether there are any restrictions to direct sales and to sales performed by intermediaries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proofErr w:type="gramStart"/>
      <w:r w:rsidR="00AE03B5" w:rsidRPr="00BB4922">
        <w:rPr>
          <w:rFonts w:cstheme="minorHAnsi"/>
          <w:sz w:val="24"/>
          <w:szCs w:val="24"/>
          <w:lang w:val="en-US"/>
        </w:rPr>
        <w:t xml:space="preserve">has </w:t>
      </w:r>
      <w:r w:rsidRPr="00BB4922">
        <w:rPr>
          <w:rFonts w:cstheme="minorHAnsi"/>
          <w:sz w:val="24"/>
          <w:szCs w:val="24"/>
          <w:lang w:val="en-US"/>
        </w:rPr>
        <w:t>performed</w:t>
      </w:r>
      <w:proofErr w:type="gramEnd"/>
      <w:r w:rsidRPr="00BB4922">
        <w:rPr>
          <w:rFonts w:cstheme="minorHAnsi"/>
          <w:sz w:val="24"/>
          <w:szCs w:val="24"/>
          <w:lang w:val="en-US"/>
        </w:rPr>
        <w:t xml:space="preserve"> sales of the </w:t>
      </w:r>
      <w:proofErr w:type="gramStart"/>
      <w:r w:rsidRPr="00BB4922">
        <w:rPr>
          <w:rFonts w:cstheme="minorHAnsi"/>
          <w:sz w:val="24"/>
          <w:szCs w:val="24"/>
          <w:lang w:val="en-US"/>
        </w:rPr>
        <w:t>like product</w:t>
      </w:r>
      <w:proofErr w:type="gramEnd"/>
      <w:r w:rsidRPr="00BB4922">
        <w:rPr>
          <w:rFonts w:cstheme="minorHAnsi"/>
          <w:sz w:val="24"/>
          <w:szCs w:val="24"/>
          <w:lang w:val="en-US"/>
        </w:rPr>
        <w:t xml:space="preserve"> from other </w:t>
      </w:r>
      <w:r w:rsidR="00AE03B5" w:rsidRPr="00BB4922">
        <w:rPr>
          <w:rFonts w:cstheme="minorHAnsi"/>
          <w:sz w:val="24"/>
          <w:szCs w:val="24"/>
          <w:lang w:val="en-US"/>
        </w:rPr>
        <w:t>brands</w:t>
      </w:r>
      <w:r w:rsidRPr="00BB4922">
        <w:rPr>
          <w:rFonts w:cstheme="minorHAnsi"/>
          <w:sz w:val="24"/>
          <w:szCs w:val="24"/>
          <w:lang w:val="en-US"/>
        </w:rPr>
        <w:t xml:space="preserve"> that </w:t>
      </w:r>
      <w:proofErr w:type="gramStart"/>
      <w:r w:rsidRPr="00BB4922">
        <w:rPr>
          <w:rFonts w:cstheme="minorHAnsi"/>
          <w:sz w:val="24"/>
          <w:szCs w:val="24"/>
          <w:lang w:val="en-US"/>
        </w:rPr>
        <w:t>not</w:t>
      </w:r>
      <w:proofErr w:type="gramEnd"/>
      <w:r w:rsidRPr="00BB4922">
        <w:rPr>
          <w:rFonts w:cstheme="minorHAnsi"/>
          <w:sz w:val="24"/>
          <w:szCs w:val="24"/>
          <w:lang w:val="en-US"/>
        </w:rPr>
        <w:t xml:space="preserve">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proofErr w:type="gramStart"/>
      <w:r w:rsidRPr="00BB4922">
        <w:rPr>
          <w:rFonts w:cstheme="minorHAnsi"/>
          <w:sz w:val="24"/>
          <w:szCs w:val="24"/>
          <w:lang w:val="en-US"/>
        </w:rPr>
        <w:t>performed</w:t>
      </w:r>
      <w:proofErr w:type="gramEnd"/>
      <w:r w:rsidRPr="00BB4922">
        <w:rPr>
          <w:rFonts w:cstheme="minorHAnsi"/>
          <w:sz w:val="24"/>
          <w:szCs w:val="24"/>
          <w:lang w:val="en-US"/>
        </w:rPr>
        <w:t xml:space="preserve"> sales of other products also manufactured by your company, according to the information reported under item 6.1.9, or </w:t>
      </w:r>
      <w:proofErr w:type="gramStart"/>
      <w:r w:rsidRPr="00BB4922">
        <w:rPr>
          <w:rFonts w:cstheme="minorHAnsi"/>
          <w:sz w:val="24"/>
          <w:szCs w:val="24"/>
          <w:lang w:val="en-US"/>
        </w:rPr>
        <w:t>resales</w:t>
      </w:r>
      <w:proofErr w:type="gramEnd"/>
      <w:r w:rsidRPr="00BB4922">
        <w:rPr>
          <w:rFonts w:cstheme="minorHAnsi"/>
          <w:sz w:val="24"/>
          <w:szCs w:val="24"/>
          <w:lang w:val="en-US"/>
        </w:rPr>
        <w:t xml:space="preserve">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w:t>
      </w:r>
      <w:proofErr w:type="spellStart"/>
      <w:r w:rsidRPr="00BB4922">
        <w:rPr>
          <w:rFonts w:cstheme="minorHAnsi"/>
          <w:sz w:val="24"/>
          <w:szCs w:val="24"/>
          <w:lang w:val="en-US"/>
        </w:rPr>
        <w:t>i</w:t>
      </w:r>
      <w:proofErr w:type="spellEnd"/>
      <w:r w:rsidRPr="00BB4922">
        <w:rPr>
          <w:rFonts w:cstheme="minorHAnsi"/>
          <w:sz w:val="24"/>
          <w:szCs w:val="24"/>
          <w:lang w:val="en-US"/>
        </w:rPr>
        <w:t>),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w:t>
      </w:r>
      <w:proofErr w:type="gramStart"/>
      <w:r w:rsidRPr="00BB4922">
        <w:rPr>
          <w:rFonts w:cstheme="minorHAnsi"/>
          <w:sz w:val="24"/>
          <w:szCs w:val="24"/>
          <w:lang w:val="en-US"/>
        </w:rPr>
        <w:t>are</w:t>
      </w:r>
      <w:proofErr w:type="gramEnd"/>
      <w:r w:rsidRPr="00BB4922">
        <w:rPr>
          <w:rFonts w:cstheme="minorHAnsi"/>
          <w:sz w:val="24"/>
          <w:szCs w:val="24"/>
          <w:lang w:val="en-US"/>
        </w:rPr>
        <w:t xml:space="preserve"> fundamental to the calculation of the normal value in the current investigation e must be reported in Appendix V. In this regard, the presentation of all available data related to these sales is mandatory, even when the company </w:t>
      </w:r>
      <w:r w:rsidR="00C149E7" w:rsidRPr="00BB4922">
        <w:rPr>
          <w:rFonts w:cstheme="minorHAnsi"/>
          <w:sz w:val="24"/>
          <w:szCs w:val="24"/>
          <w:lang w:val="en-US"/>
        </w:rPr>
        <w:t xml:space="preserve">justifies the non-use of </w:t>
      </w:r>
      <w:proofErr w:type="gramStart"/>
      <w:r w:rsidR="00C149E7" w:rsidRPr="00BB4922">
        <w:rPr>
          <w:rFonts w:cstheme="minorHAnsi"/>
          <w:sz w:val="24"/>
          <w:szCs w:val="24"/>
          <w:lang w:val="en-US"/>
        </w:rPr>
        <w:t>these</w:t>
      </w:r>
      <w:proofErr w:type="gramEnd"/>
      <w:r w:rsidR="00C149E7" w:rsidRPr="00BB4922">
        <w:rPr>
          <w:rFonts w:cstheme="minorHAnsi"/>
          <w:sz w:val="24"/>
          <w:szCs w:val="24"/>
          <w:lang w:val="en-US"/>
        </w:rPr>
        <w:t xml:space="preserve"> data and provides data </w:t>
      </w:r>
      <w:proofErr w:type="gramStart"/>
      <w:r w:rsidR="00C149E7" w:rsidRPr="00BB4922">
        <w:rPr>
          <w:rFonts w:cstheme="minorHAnsi"/>
          <w:sz w:val="24"/>
          <w:szCs w:val="24"/>
          <w:lang w:val="en-US"/>
        </w:rPr>
        <w:t>of</w:t>
      </w:r>
      <w:proofErr w:type="gramEnd"/>
      <w:r w:rsidR="00C149E7" w:rsidRPr="00BB4922">
        <w:rPr>
          <w:rFonts w:cstheme="minorHAnsi"/>
          <w:sz w:val="24"/>
          <w:szCs w:val="24"/>
          <w:lang w:val="en-US"/>
        </w:rPr>
        <w:t xml:space="preserve">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w:t>
      </w:r>
      <w:proofErr w:type="gramStart"/>
      <w:r w:rsidR="004A796C" w:rsidRPr="00BB4922">
        <w:rPr>
          <w:rFonts w:cstheme="minorHAnsi"/>
          <w:sz w:val="24"/>
          <w:szCs w:val="24"/>
          <w:lang w:val="en-US"/>
        </w:rPr>
        <w:t>exporting</w:t>
      </w:r>
      <w:proofErr w:type="gramEnd"/>
      <w:r w:rsidR="004A796C" w:rsidRPr="00BB4922">
        <w:rPr>
          <w:rFonts w:cstheme="minorHAnsi"/>
          <w:sz w:val="24"/>
          <w:szCs w:val="24"/>
          <w:lang w:val="en-US"/>
        </w:rPr>
        <w:t xml:space="preserve">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353CA5"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353CA5"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5C8B2A53" w:rsidR="0096624D" w:rsidRPr="00BB4922" w:rsidRDefault="0096624D" w:rsidP="0096624D">
      <w:pPr>
        <w:ind w:left="360" w:hanging="360"/>
        <w:jc w:val="both"/>
        <w:rPr>
          <w:rFonts w:cstheme="minorHAnsi"/>
          <w:sz w:val="24"/>
          <w:szCs w:val="24"/>
          <w:lang w:val="en-US"/>
        </w:rPr>
      </w:pPr>
    </w:p>
    <w:p w14:paraId="0CFACF1A" w14:textId="77777777" w:rsidR="003A4120" w:rsidRPr="00BB4922" w:rsidRDefault="003A4120" w:rsidP="001532AA">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1532A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1532A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1532A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1532AA">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61E38D1D" w:rsidR="00A63308" w:rsidRPr="00BB4922" w:rsidRDefault="00A63308" w:rsidP="001532AA">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w:t>
      </w:r>
      <w:proofErr w:type="gramStart"/>
      <w:r w:rsidRPr="00AA5A25">
        <w:rPr>
          <w:rFonts w:cstheme="minorHAnsi"/>
          <w:bCs/>
          <w:i/>
          <w:lang w:val="en-US"/>
        </w:rPr>
        <w:t>are</w:t>
      </w:r>
      <w:proofErr w:type="gramEnd"/>
      <w:r w:rsidRPr="00AA5A25">
        <w:rPr>
          <w:rFonts w:cstheme="minorHAnsi"/>
          <w:bCs/>
          <w:i/>
          <w:lang w:val="en-US"/>
        </w:rPr>
        <w:t xml:space="preserv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1A97F01" w:rsidR="00A63308" w:rsidRPr="00BB4922" w:rsidRDefault="00A63308" w:rsidP="00A63308">
      <w:pPr>
        <w:jc w:val="both"/>
        <w:rPr>
          <w:rFonts w:cstheme="minorHAnsi"/>
          <w:sz w:val="24"/>
          <w:szCs w:val="24"/>
          <w:u w:val="single"/>
          <w:lang w:val="en-US"/>
        </w:rPr>
      </w:pPr>
    </w:p>
    <w:p w14:paraId="7110DF8C" w14:textId="77777777" w:rsidR="00A63308" w:rsidRPr="00BB4922" w:rsidRDefault="00A63308" w:rsidP="001532AA">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FIELD NUMBER 1.0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Product</w:t>
      </w:r>
      <w:proofErr w:type="gramEnd"/>
      <w:r w:rsidRPr="00BB4922">
        <w:rPr>
          <w:rFonts w:asciiTheme="minorHAnsi" w:hAnsiTheme="minorHAnsi" w:cstheme="minorHAnsi"/>
          <w:b/>
          <w:bCs/>
          <w:lang w:val="en-US"/>
        </w:rPr>
        <w:t xml:space="preserve">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2.0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C676BE" w:rsidRPr="00BB4922">
        <w:rPr>
          <w:rFonts w:cstheme="minorHAnsi"/>
          <w:b/>
          <w:bCs/>
          <w:sz w:val="24"/>
          <w:szCs w:val="24"/>
          <w:lang w:val="en-US"/>
        </w:rPr>
        <w:t>Product</w:t>
      </w:r>
      <w:proofErr w:type="gramEnd"/>
      <w:r w:rsidR="00C676BE" w:rsidRPr="00BB4922">
        <w:rPr>
          <w:rFonts w:cstheme="minorHAnsi"/>
          <w:b/>
          <w:bCs/>
          <w:sz w:val="24"/>
          <w:szCs w:val="24"/>
          <w:lang w:val="en-US"/>
        </w:rPr>
        <w:t xml:space="preserve">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DCODIP</w:t>
      </w:r>
      <w:proofErr w:type="gramEnd"/>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w:t>
      </w:r>
      <w:proofErr w:type="gramStart"/>
      <w:r w:rsidRPr="00BB4922">
        <w:rPr>
          <w:rFonts w:cstheme="minorHAnsi"/>
          <w:sz w:val="24"/>
          <w:szCs w:val="24"/>
          <w:lang w:val="en-US"/>
        </w:rPr>
        <w:t xml:space="preserve">under </w:t>
      </w:r>
      <w:r w:rsidR="00C532A0" w:rsidRPr="00BB4922">
        <w:rPr>
          <w:rFonts w:cstheme="minorHAnsi"/>
          <w:sz w:val="24"/>
          <w:szCs w:val="24"/>
          <w:lang w:val="en-US"/>
        </w:rPr>
        <w:t>item</w:t>
      </w:r>
      <w:proofErr w:type="gramEnd"/>
      <w:r w:rsidR="00C532A0" w:rsidRPr="00BB4922">
        <w:rPr>
          <w:rFonts w:cstheme="minorHAnsi"/>
          <w:sz w:val="24"/>
          <w:szCs w:val="24"/>
          <w:lang w:val="en-US"/>
        </w:rPr>
        <w:t xml:space="preserve"> </w:t>
      </w:r>
      <w:proofErr w:type="gramStart"/>
      <w:r w:rsidR="00C532A0" w:rsidRPr="00BB4922">
        <w:rPr>
          <w:rFonts w:cstheme="minorHAnsi"/>
          <w:sz w:val="24"/>
          <w:szCs w:val="24"/>
          <w:lang w:val="en-US"/>
        </w:rPr>
        <w:t xml:space="preserve">5 </w:t>
      </w:r>
      <w:r w:rsidR="00C676BE" w:rsidRPr="00BB4922">
        <w:rPr>
          <w:rFonts w:cstheme="minorHAnsi"/>
          <w:sz w:val="24"/>
          <w:szCs w:val="24"/>
          <w:lang w:val="en-US"/>
        </w:rPr>
        <w:t>section</w:t>
      </w:r>
      <w:proofErr w:type="gramEnd"/>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3.0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Invoice</w:t>
      </w:r>
      <w:proofErr w:type="gramEnd"/>
      <w:r w:rsidRPr="00BB4922">
        <w:rPr>
          <w:rFonts w:cstheme="minorHAnsi"/>
          <w:b/>
          <w:bCs/>
          <w:sz w:val="24"/>
          <w:szCs w:val="24"/>
          <w:lang w:val="en-US"/>
        </w:rPr>
        <w:t xml:space="preserv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DFAT</w:t>
      </w:r>
      <w:proofErr w:type="gramEnd"/>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the invoice numbering system that originated a sale </w:t>
      </w:r>
      <w:proofErr w:type="gramStart"/>
      <w:r w:rsidRPr="00BB4922">
        <w:rPr>
          <w:rFonts w:cstheme="minorHAnsi"/>
          <w:sz w:val="24"/>
          <w:szCs w:val="24"/>
          <w:lang w:val="en-US"/>
        </w:rPr>
        <w:t>reported</w:t>
      </w:r>
      <w:proofErr w:type="gramEnd"/>
      <w:r w:rsidRPr="00BB4922">
        <w:rPr>
          <w:rFonts w:cstheme="minorHAnsi"/>
          <w:sz w:val="24"/>
          <w:szCs w:val="24"/>
          <w:lang w:val="en-US"/>
        </w:rPr>
        <w:t xml:space="preserve">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4.0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Invoice</w:t>
      </w:r>
      <w:proofErr w:type="gramEnd"/>
      <w:r w:rsidRPr="00BB4922">
        <w:rPr>
          <w:rFonts w:cstheme="minorHAnsi"/>
          <w:b/>
          <w:bCs/>
          <w:sz w:val="24"/>
          <w:szCs w:val="24"/>
          <w:lang w:val="en-US"/>
        </w:rPr>
        <w:t xml:space="preserv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DDATAFAT</w:t>
      </w:r>
      <w:proofErr w:type="gramEnd"/>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FIELD NUMBER 4.1</w:t>
      </w:r>
      <w:proofErr w:type="gramStart"/>
      <w:r w:rsidRPr="00BB4922">
        <w:rPr>
          <w:rFonts w:cstheme="minorHAnsi"/>
          <w:b/>
          <w:bCs/>
          <w:sz w:val="24"/>
          <w:szCs w:val="24"/>
          <w:lang w:val="en-US"/>
        </w:rPr>
        <w:t xml:space="preserve">: </w:t>
      </w:r>
      <w:r w:rsidRPr="00BB4922">
        <w:rPr>
          <w:rFonts w:cstheme="minorHAnsi"/>
          <w:b/>
          <w:bCs/>
          <w:sz w:val="24"/>
          <w:szCs w:val="24"/>
          <w:lang w:val="en-US"/>
        </w:rPr>
        <w:tab/>
        <w:t>Date</w:t>
      </w:r>
      <w:proofErr w:type="gramEnd"/>
      <w:r w:rsidRPr="00BB4922">
        <w:rPr>
          <w:rFonts w:cstheme="minorHAnsi"/>
          <w:b/>
          <w:bCs/>
          <w:sz w:val="24"/>
          <w:szCs w:val="24"/>
          <w:lang w:val="en-US"/>
        </w:rPr>
        <w:t xml:space="preserv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DVENDT</w:t>
      </w:r>
      <w:proofErr w:type="gramEnd"/>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In</w:t>
      </w:r>
      <w:proofErr w:type="gramEnd"/>
      <w:r w:rsidRPr="00BB4922">
        <w:rPr>
          <w:rFonts w:cstheme="minorHAnsi"/>
          <w:sz w:val="24"/>
          <w:szCs w:val="24"/>
          <w:lang w:val="en-US"/>
        </w:rPr>
        <w:t xml:space="preserve">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Date</w:t>
      </w:r>
      <w:proofErr w:type="gramEnd"/>
      <w:r w:rsidRPr="00BB4922">
        <w:rPr>
          <w:rFonts w:cstheme="minorHAnsi"/>
          <w:b/>
          <w:bCs/>
          <w:sz w:val="24"/>
          <w:szCs w:val="24"/>
          <w:lang w:val="en-US"/>
        </w:rPr>
        <w:t xml:space="preserv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DDATAEMB</w:t>
      </w:r>
      <w:proofErr w:type="gramEnd"/>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FIELD NUMBER 6.0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Customer</w:t>
      </w:r>
      <w:proofErr w:type="gramEnd"/>
      <w:r w:rsidRPr="00BB4922">
        <w:rPr>
          <w:rFonts w:asciiTheme="minorHAnsi" w:hAnsiTheme="minorHAnsi" w:cstheme="minorHAnsi"/>
          <w:b/>
          <w:bCs/>
          <w:lang w:val="en-US"/>
        </w:rPr>
        <w:t xml:space="preserve">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DCLICOD</w:t>
      </w:r>
      <w:proofErr w:type="gramEnd"/>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provide</w:t>
      </w:r>
      <w:proofErr w:type="gramEnd"/>
      <w:r w:rsidRPr="00BB4922">
        <w:rPr>
          <w:rFonts w:cstheme="minorHAnsi"/>
          <w:sz w:val="24"/>
          <w:szCs w:val="24"/>
          <w:lang w:val="en-US"/>
        </w:rPr>
        <w:t xml:space="preserv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6.1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DCLINOM</w:t>
      </w:r>
      <w:proofErr w:type="gramEnd"/>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7.0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DRELCLI</w:t>
      </w:r>
      <w:proofErr w:type="gramEnd"/>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as</w:t>
      </w:r>
      <w:proofErr w:type="gramEnd"/>
      <w:r w:rsidRPr="00BB4922">
        <w:rPr>
          <w:rFonts w:cstheme="minorHAnsi"/>
          <w:sz w:val="24"/>
          <w:szCs w:val="24"/>
          <w:lang w:val="en-US"/>
        </w:rPr>
        <w:t xml:space="preserve">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Customer</w:t>
      </w:r>
      <w:proofErr w:type="gramEnd"/>
      <w:r w:rsidRPr="00BB4922">
        <w:rPr>
          <w:rFonts w:cstheme="minorHAnsi"/>
          <w:b/>
          <w:bCs/>
          <w:sz w:val="24"/>
          <w:szCs w:val="24"/>
          <w:lang w:val="en-US"/>
        </w:rPr>
        <w:t xml:space="preserve">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DCATCLI</w:t>
      </w:r>
      <w:proofErr w:type="gramEnd"/>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identify</w:t>
      </w:r>
      <w:proofErr w:type="gramEnd"/>
      <w:r w:rsidRPr="00BB4922">
        <w:rPr>
          <w:rFonts w:cstheme="minorHAnsi"/>
          <w:sz w:val="24"/>
          <w:szCs w:val="24"/>
          <w:lang w:val="en-US"/>
        </w:rPr>
        <w:t xml:space="preserve">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485863" w:rsidRPr="00BB4922">
        <w:rPr>
          <w:rFonts w:cstheme="minorHAnsi"/>
          <w:b/>
          <w:bCs/>
          <w:sz w:val="24"/>
          <w:szCs w:val="24"/>
          <w:lang w:val="en-US"/>
        </w:rPr>
        <w:t>Date</w:t>
      </w:r>
      <w:proofErr w:type="gramEnd"/>
      <w:r w:rsidR="00485863" w:rsidRPr="00BB4922">
        <w:rPr>
          <w:rFonts w:cstheme="minorHAnsi"/>
          <w:b/>
          <w:bCs/>
          <w:sz w:val="24"/>
          <w:szCs w:val="24"/>
          <w:lang w:val="en-US"/>
        </w:rPr>
        <w:t xml:space="preserv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DPAGDT</w:t>
      </w:r>
      <w:proofErr w:type="gramEnd"/>
      <w:r w:rsidRPr="00BB4922">
        <w:rPr>
          <w:rFonts w:cstheme="minorHAnsi"/>
          <w:sz w:val="24"/>
          <w:szCs w:val="24"/>
          <w:lang w:val="en-US"/>
        </w:rPr>
        <w:t xml:space="preserve">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if</w:t>
      </w:r>
      <w:proofErr w:type="gramEnd"/>
      <w:r w:rsidRPr="00BB4922">
        <w:rPr>
          <w:rFonts w:cstheme="minorHAnsi"/>
          <w:sz w:val="24"/>
          <w:szCs w:val="24"/>
          <w:lang w:val="en-US"/>
        </w:rPr>
        <w:t xml:space="preserve">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FIELD NUMBER 10.0</w:t>
      </w:r>
      <w:proofErr w:type="gramStart"/>
      <w:r w:rsidRPr="00BB4922">
        <w:rPr>
          <w:rFonts w:cstheme="minorHAnsi"/>
          <w:b/>
          <w:bCs/>
          <w:color w:val="000000" w:themeColor="text1"/>
          <w:sz w:val="24"/>
          <w:szCs w:val="24"/>
          <w:lang w:val="en-US"/>
        </w:rPr>
        <w:t xml:space="preserve">: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w:t>
      </w:r>
      <w:proofErr w:type="gramEnd"/>
      <w:r w:rsidR="00AB101F" w:rsidRPr="00BB4922">
        <w:rPr>
          <w:rFonts w:cstheme="minorHAnsi"/>
          <w:b/>
          <w:bCs/>
          <w:color w:val="000000" w:themeColor="text1"/>
          <w:sz w:val="24"/>
          <w:szCs w:val="24"/>
          <w:lang w:val="en-US"/>
        </w:rPr>
        <w:t xml:space="preserve">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roofErr w:type="gramEnd"/>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 xml:space="preserve">delivered </w:t>
      </w:r>
      <w:proofErr w:type="gramStart"/>
      <w:r w:rsidR="00AB101F" w:rsidRPr="00BB4922">
        <w:rPr>
          <w:rFonts w:cstheme="minorHAnsi"/>
          <w:color w:val="000000" w:themeColor="text1"/>
          <w:sz w:val="24"/>
          <w:szCs w:val="24"/>
          <w:lang w:val="en-US"/>
        </w:rPr>
        <w:t>at</w:t>
      </w:r>
      <w:proofErr w:type="gramEnd"/>
      <w:r w:rsidR="00AB101F" w:rsidRPr="00BB4922">
        <w:rPr>
          <w:rFonts w:cstheme="minorHAnsi"/>
          <w:color w:val="000000" w:themeColor="text1"/>
          <w:sz w:val="24"/>
          <w:szCs w:val="24"/>
          <w:lang w:val="en-US"/>
        </w:rPr>
        <w:t xml:space="preserve">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DQTDVEND</w:t>
      </w:r>
      <w:proofErr w:type="gramEnd"/>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Quantity</w:t>
      </w:r>
      <w:proofErr w:type="gramEnd"/>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DQTDCOM</w:t>
      </w:r>
      <w:proofErr w:type="gramEnd"/>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 sales unit</w:t>
      </w:r>
      <w:proofErr w:type="gramEnd"/>
      <w:r w:rsidR="004F406F" w:rsidRPr="00BB4922">
        <w:rPr>
          <w:rFonts w:cstheme="minorHAnsi"/>
          <w:sz w:val="24"/>
          <w:szCs w:val="24"/>
          <w:lang w:val="en-US"/>
        </w:rPr>
        <w:t>.</w:t>
      </w:r>
    </w:p>
    <w:p w14:paraId="5BAD8D02" w14:textId="0E7A31AB" w:rsidR="00A63308" w:rsidRPr="00BB4922" w:rsidRDefault="00A63308" w:rsidP="0013617D">
      <w:pPr>
        <w:rPr>
          <w:rFonts w:cstheme="minorHAnsi"/>
          <w:sz w:val="24"/>
          <w:szCs w:val="24"/>
          <w:lang w:val="en-US"/>
        </w:rPr>
      </w:pPr>
    </w:p>
    <w:p w14:paraId="2C077B71" w14:textId="77777777" w:rsidR="00393049" w:rsidRPr="00BB4922" w:rsidRDefault="00A63308" w:rsidP="001532AA">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BB4922">
        <w:rPr>
          <w:rFonts w:asciiTheme="minorHAnsi" w:hAnsiTheme="minorHAnsi" w:cstheme="minorHAnsi"/>
          <w:b/>
          <w:lang w:val="en-US"/>
        </w:rPr>
        <w:t>FIELDS 12.0 TO 37.0</w:t>
      </w:r>
      <w:proofErr w:type="gramStart"/>
      <w:r w:rsidRPr="00BB4922">
        <w:rPr>
          <w:rFonts w:asciiTheme="minorHAnsi" w:hAnsiTheme="minorHAnsi" w:cstheme="minorHAnsi"/>
          <w:b/>
          <w:lang w:val="en-US"/>
        </w:rPr>
        <w:t>:</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w:t>
      </w:r>
      <w:proofErr w:type="gramEnd"/>
      <w:r w:rsidRPr="00BB4922">
        <w:rPr>
          <w:rFonts w:asciiTheme="minorHAnsi" w:hAnsiTheme="minorHAnsi" w:cstheme="minorHAnsi"/>
          <w:lang w:val="en-US"/>
        </w:rPr>
        <w:t xml:space="preserve"> all values in the local currency.</w:t>
      </w:r>
    </w:p>
    <w:p w14:paraId="36175F3D" w14:textId="77777777" w:rsidR="00393049" w:rsidRPr="00BB4922" w:rsidRDefault="00393049" w:rsidP="001532AA">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12.0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Gross</w:t>
      </w:r>
      <w:proofErr w:type="gramEnd"/>
      <w:r w:rsidRPr="00BB4922">
        <w:rPr>
          <w:rFonts w:cstheme="minorHAnsi"/>
          <w:b/>
          <w:bCs/>
          <w:sz w:val="24"/>
          <w:szCs w:val="24"/>
          <w:lang w:val="en-US"/>
        </w:rPr>
        <w:t xml:space="preserve">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 xml:space="preserve">Discounts and </w:t>
      </w:r>
      <w:proofErr w:type="gramStart"/>
      <w:r w:rsidRPr="00BB4922">
        <w:rPr>
          <w:rFonts w:cstheme="minorHAnsi"/>
          <w:sz w:val="24"/>
          <w:szCs w:val="24"/>
          <w:lang w:val="en-US"/>
        </w:rPr>
        <w:t>rebates</w:t>
      </w:r>
      <w:proofErr w:type="gramEnd"/>
      <w:r w:rsidRPr="00BB4922">
        <w:rPr>
          <w:rFonts w:cstheme="minorHAnsi"/>
          <w:sz w:val="24"/>
          <w:szCs w:val="24"/>
          <w:lang w:val="en-US"/>
        </w:rPr>
        <w:t xml:space="preserve">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13.1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Early</w:t>
      </w:r>
      <w:proofErr w:type="gramEnd"/>
      <w:r w:rsidRPr="00BB4922">
        <w:rPr>
          <w:rFonts w:cstheme="minorHAnsi"/>
          <w:b/>
          <w:bCs/>
          <w:sz w:val="24"/>
          <w:szCs w:val="24"/>
          <w:lang w:val="en-US"/>
        </w:rPr>
        <w:t xml:space="preserve">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DDESPANT</w:t>
      </w:r>
      <w:proofErr w:type="gramEnd"/>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your policy for granting early payment discount. If such discount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13.2</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Quantity</w:t>
      </w:r>
      <w:proofErr w:type="gramEnd"/>
      <w:r w:rsidRPr="00BB4922">
        <w:rPr>
          <w:rFonts w:cstheme="minorHAnsi"/>
          <w:b/>
          <w:bCs/>
          <w:sz w:val="24"/>
          <w:szCs w:val="24"/>
          <w:lang w:val="en-US"/>
        </w:rPr>
        <w:t xml:space="preserve">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DDESQTD</w:t>
      </w:r>
      <w:proofErr w:type="gramEnd"/>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if</w:t>
      </w:r>
      <w:proofErr w:type="gramEnd"/>
      <w:r w:rsidRPr="00BB4922">
        <w:rPr>
          <w:rFonts w:cstheme="minorHAnsi"/>
          <w:sz w:val="24"/>
          <w:szCs w:val="24"/>
          <w:lang w:val="en-US"/>
        </w:rPr>
        <w:t xml:space="preserve">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your policy for granting quantity discount, clarifying if such discount is granted in the form of credit, discount on future sales or merchandise. If such discount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3 until n)</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Other</w:t>
      </w:r>
      <w:proofErr w:type="gramEnd"/>
      <w:r w:rsidRPr="00BB4922">
        <w:rPr>
          <w:rFonts w:cstheme="minorHAnsi"/>
          <w:b/>
          <w:bCs/>
          <w:sz w:val="24"/>
          <w:szCs w:val="24"/>
          <w:lang w:val="en-US"/>
        </w:rPr>
        <w:t xml:space="preserve">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DOUTDES</w:t>
      </w:r>
      <w:proofErr w:type="gramEnd"/>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other discounts granted to the customer, clarifying if such discounts have already been considered </w:t>
      </w:r>
      <w:proofErr w:type="gramStart"/>
      <w:r w:rsidRPr="00BB4922">
        <w:rPr>
          <w:rFonts w:cstheme="minorHAnsi"/>
          <w:sz w:val="24"/>
          <w:szCs w:val="24"/>
          <w:lang w:val="en-US"/>
        </w:rPr>
        <w:t>for determining</w:t>
      </w:r>
      <w:proofErr w:type="gramEnd"/>
      <w:r w:rsidRPr="00BB4922">
        <w:rPr>
          <w:rFonts w:cstheme="minorHAnsi"/>
          <w:sz w:val="24"/>
          <w:szCs w:val="24"/>
          <w:lang w:val="en-US"/>
        </w:rPr>
        <w:t xml:space="preserve">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w:t>
      </w:r>
      <w:proofErr w:type="gramStart"/>
      <w:r w:rsidRPr="00BB4922">
        <w:rPr>
          <w:rFonts w:cstheme="minorHAnsi"/>
          <w:sz w:val="24"/>
          <w:szCs w:val="24"/>
          <w:lang w:val="en-US"/>
        </w:rPr>
        <w:t>the field</w:t>
      </w:r>
      <w:proofErr w:type="gramEnd"/>
      <w:r w:rsidRPr="00BB4922">
        <w:rPr>
          <w:rFonts w:cstheme="minorHAnsi"/>
          <w:sz w:val="24"/>
          <w:szCs w:val="24"/>
          <w:lang w:val="en-US"/>
        </w:rPr>
        <w:t xml:space="preserve">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your policy for granting quantity discount, clarifying if such discount is granted in the form of credit, discount on future sales or merchandise. If such discount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 :</w:t>
      </w:r>
      <w:proofErr w:type="gramEnd"/>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each rebate granted to the customer, clarifying if such rebates have already been considered for determining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ve</w:t>
      </w:r>
      <w:proofErr w:type="gramStart"/>
      <w:r w:rsidR="007A2D30" w:rsidRPr="00BB4922">
        <w:rPr>
          <w:rFonts w:cstheme="minorHAnsi"/>
          <w:sz w:val="24"/>
          <w:szCs w:val="24"/>
          <w:lang w:val="en-US"/>
        </w:rPr>
        <w:t xml:space="preserve">: </w:t>
      </w:r>
      <w:r w:rsidR="007A2D30" w:rsidRPr="00BB4922">
        <w:rPr>
          <w:rFonts w:cstheme="minorHAnsi"/>
          <w:sz w:val="24"/>
          <w:szCs w:val="24"/>
          <w:lang w:val="en-US"/>
        </w:rPr>
        <w:tab/>
        <w:t>explain</w:t>
      </w:r>
      <w:proofErr w:type="gramEnd"/>
      <w:r w:rsidR="007A2D30" w:rsidRPr="00BB4922">
        <w:rPr>
          <w:rFonts w:cstheme="minorHAnsi"/>
          <w:sz w:val="24"/>
          <w:szCs w:val="24"/>
          <w:lang w:val="en-US"/>
        </w:rPr>
        <w:t xml:space="preserve">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Credit</w:t>
      </w:r>
      <w:proofErr w:type="gramEnd"/>
      <w:r w:rsidRPr="00BB4922">
        <w:rPr>
          <w:rFonts w:cstheme="minorHAnsi"/>
          <w:b/>
          <w:bCs/>
          <w:sz w:val="24"/>
          <w:szCs w:val="24"/>
          <w:lang w:val="en-US"/>
        </w:rPr>
        <w:t xml:space="preserve">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DCUSTFIN</w:t>
      </w:r>
      <w:proofErr w:type="gramEnd"/>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Description</w:t>
      </w:r>
      <w:proofErr w:type="gramStart"/>
      <w:r w:rsidRPr="00BB4922">
        <w:rPr>
          <w:rFonts w:asciiTheme="minorHAnsi" w:hAnsiTheme="minorHAnsi" w:cstheme="minorHAnsi"/>
          <w:sz w:val="24"/>
          <w:szCs w:val="24"/>
          <w:lang w:val="en-US"/>
        </w:rPr>
        <w:t xml:space="preserve">: </w:t>
      </w:r>
      <w:r w:rsidRPr="00BB4922">
        <w:rPr>
          <w:rFonts w:asciiTheme="minorHAnsi" w:hAnsiTheme="minorHAnsi" w:cstheme="minorHAnsi"/>
          <w:sz w:val="24"/>
          <w:szCs w:val="24"/>
          <w:lang w:val="en-US"/>
        </w:rPr>
        <w:tab/>
        <w:t>report</w:t>
      </w:r>
      <w:proofErr w:type="gramEnd"/>
      <w:r w:rsidRPr="00BB4922">
        <w:rPr>
          <w:rFonts w:asciiTheme="minorHAnsi" w:hAnsiTheme="minorHAnsi" w:cstheme="minorHAnsi"/>
          <w:sz w:val="24"/>
          <w:szCs w:val="24"/>
          <w:lang w:val="en-US"/>
        </w:rPr>
        <w:t xml:space="preserve"> </w:t>
      </w:r>
      <w:proofErr w:type="gramStart"/>
      <w:r w:rsidRPr="00BB4922">
        <w:rPr>
          <w:rFonts w:asciiTheme="minorHAnsi" w:hAnsiTheme="minorHAnsi" w:cstheme="minorHAnsi"/>
          <w:sz w:val="24"/>
          <w:szCs w:val="24"/>
          <w:lang w:val="en-US"/>
        </w:rPr>
        <w:t>the</w:t>
      </w:r>
      <w:proofErr w:type="gramEnd"/>
      <w:r w:rsidRPr="00BB4922">
        <w:rPr>
          <w:rFonts w:asciiTheme="minorHAnsi" w:hAnsiTheme="minorHAnsi" w:cstheme="minorHAnsi"/>
          <w:sz w:val="24"/>
          <w:szCs w:val="24"/>
          <w:lang w:val="en-US"/>
        </w:rPr>
        <w:t xml:space="preserv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provide</w:t>
      </w:r>
      <w:proofErr w:type="gramEnd"/>
      <w:r w:rsidRPr="00BB4922">
        <w:rPr>
          <w:rFonts w:cstheme="minorHAnsi"/>
          <w:sz w:val="24"/>
          <w:szCs w:val="24"/>
          <w:lang w:val="en-US"/>
        </w:rPr>
        <w:t xml:space="preserv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DRECJUR</w:t>
      </w:r>
      <w:proofErr w:type="gramEnd"/>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proofErr w:type="gramStart"/>
      <w:r w:rsidRPr="00BB4922">
        <w:rPr>
          <w:rFonts w:cstheme="minorHAnsi"/>
          <w:bCs/>
          <w:sz w:val="24"/>
          <w:szCs w:val="24"/>
          <w:lang w:val="en-US"/>
        </w:rPr>
        <w:t xml:space="preserve"> </w:t>
      </w:r>
      <w:r w:rsidRPr="00BB4922">
        <w:rPr>
          <w:rFonts w:cstheme="minorHAnsi"/>
          <w:bCs/>
          <w:sz w:val="24"/>
          <w:szCs w:val="24"/>
          <w:lang w:val="en-US"/>
        </w:rPr>
        <w:tab/>
        <w:t>Report</w:t>
      </w:r>
      <w:proofErr w:type="gramEnd"/>
      <w:r w:rsidRPr="00BB4922">
        <w:rPr>
          <w:rFonts w:cstheme="minorHAnsi"/>
          <w:bCs/>
          <w:sz w:val="24"/>
          <w:szCs w:val="24"/>
          <w:lang w:val="en-US"/>
        </w:rPr>
        <w:t xml:space="preserve"> the unit value </w:t>
      </w:r>
      <w:proofErr w:type="gramStart"/>
      <w:r w:rsidRPr="00BB4922">
        <w:rPr>
          <w:rFonts w:cstheme="minorHAnsi"/>
          <w:bCs/>
          <w:sz w:val="24"/>
          <w:szCs w:val="24"/>
          <w:lang w:val="en-US"/>
        </w:rPr>
        <w:t xml:space="preserve">of </w:t>
      </w:r>
      <w:r w:rsidR="00726DFF" w:rsidRPr="00BB4922">
        <w:rPr>
          <w:rFonts w:cstheme="minorHAnsi"/>
          <w:bCs/>
          <w:sz w:val="24"/>
          <w:szCs w:val="24"/>
          <w:lang w:val="en-US"/>
        </w:rPr>
        <w:t xml:space="preserve"> </w:t>
      </w:r>
      <w:r w:rsidRPr="00BB4922">
        <w:rPr>
          <w:rFonts w:cstheme="minorHAnsi"/>
          <w:bCs/>
          <w:sz w:val="24"/>
          <w:szCs w:val="24"/>
          <w:lang w:val="en-US"/>
        </w:rPr>
        <w:t>interest</w:t>
      </w:r>
      <w:proofErr w:type="gramEnd"/>
      <w:r w:rsidRPr="00BB4922">
        <w:rPr>
          <w:rFonts w:cstheme="minorHAnsi"/>
          <w:bCs/>
          <w:sz w:val="24"/>
          <w:szCs w:val="24"/>
          <w:lang w:val="en-US"/>
        </w:rPr>
        <w:t xml:space="preserve">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 xml:space="preserve">nder which you charge customers </w:t>
      </w:r>
      <w:proofErr w:type="gramStart"/>
      <w:r w:rsidR="00BA0FA2" w:rsidRPr="00BB4922">
        <w:rPr>
          <w:rFonts w:cstheme="minorHAnsi"/>
          <w:bCs/>
          <w:sz w:val="24"/>
          <w:szCs w:val="24"/>
          <w:lang w:val="en-US"/>
        </w:rPr>
        <w:t>from</w:t>
      </w:r>
      <w:proofErr w:type="gramEnd"/>
      <w:r w:rsidR="00BA0FA2" w:rsidRPr="00BB4922">
        <w:rPr>
          <w:rFonts w:cstheme="minorHAnsi"/>
          <w:bCs/>
          <w:sz w:val="24"/>
          <w:szCs w:val="24"/>
          <w:lang w:val="en-US"/>
        </w:rPr>
        <w:t xml:space="preserve">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incurred unit value.</w:t>
      </w:r>
    </w:p>
    <w:p w14:paraId="0A6872F4" w14:textId="77777777" w:rsidR="00BA207D" w:rsidRDefault="00BA207D" w:rsidP="00A63308">
      <w:pPr>
        <w:spacing w:after="0" w:line="240" w:lineRule="auto"/>
        <w:ind w:left="2126" w:hanging="2126"/>
        <w:jc w:val="both"/>
        <w:rPr>
          <w:rFonts w:cstheme="minorHAnsi"/>
          <w:b/>
          <w:bCs/>
          <w:sz w:val="24"/>
          <w:szCs w:val="24"/>
          <w:lang w:val="en-US"/>
        </w:rPr>
      </w:pPr>
    </w:p>
    <w:p w14:paraId="18486F6D" w14:textId="77777777" w:rsidR="001532AA" w:rsidRPr="00BB4922" w:rsidRDefault="001532AA"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terms of payment </w:t>
      </w:r>
      <w:proofErr w:type="gramStart"/>
      <w:r w:rsidRPr="00BB4922">
        <w:rPr>
          <w:rFonts w:cstheme="minorHAnsi"/>
          <w:bCs/>
          <w:sz w:val="24"/>
          <w:szCs w:val="24"/>
          <w:lang w:val="en-US"/>
        </w:rPr>
        <w:t>granted</w:t>
      </w:r>
      <w:proofErr w:type="gramEnd"/>
      <w:r w:rsidRPr="00BB4922">
        <w:rPr>
          <w:rFonts w:cstheme="minorHAnsi"/>
          <w:bCs/>
          <w:sz w:val="24"/>
          <w:szCs w:val="24"/>
          <w:lang w:val="en-US"/>
        </w:rPr>
        <w:t xml:space="preserve">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w:t>
      </w:r>
      <w:proofErr w:type="gramStart"/>
      <w:r w:rsidRPr="00BB4922">
        <w:rPr>
          <w:rFonts w:cstheme="minorHAnsi"/>
          <w:sz w:val="24"/>
          <w:szCs w:val="24"/>
          <w:lang w:val="en-US"/>
        </w:rPr>
        <w:t>believe</w:t>
      </w:r>
      <w:proofErr w:type="gramEnd"/>
      <w:r w:rsidRPr="00BB4922">
        <w:rPr>
          <w:rFonts w:cstheme="minorHAnsi"/>
          <w:sz w:val="24"/>
          <w:szCs w:val="24"/>
          <w:lang w:val="en-US"/>
        </w:rPr>
        <w:t xml:space="preserve"> is necessary to adjust the level of trade and indicate, with worksheets, how it was calculated.  </w:t>
      </w:r>
    </w:p>
    <w:p w14:paraId="594D53E4" w14:textId="77777777" w:rsidR="00A63308" w:rsidRDefault="00A63308" w:rsidP="00A63308">
      <w:pPr>
        <w:spacing w:line="240" w:lineRule="auto"/>
        <w:ind w:left="2126" w:hanging="2126"/>
        <w:jc w:val="both"/>
        <w:rPr>
          <w:rFonts w:cstheme="minorHAnsi"/>
          <w:sz w:val="24"/>
          <w:szCs w:val="24"/>
          <w:lang w:val="en-US"/>
        </w:rPr>
      </w:pPr>
    </w:p>
    <w:p w14:paraId="6FD66CFA" w14:textId="77777777" w:rsidR="00880C8F" w:rsidRDefault="00880C8F" w:rsidP="00A63308">
      <w:pPr>
        <w:spacing w:line="240" w:lineRule="auto"/>
        <w:ind w:left="2126" w:hanging="2126"/>
        <w:jc w:val="both"/>
        <w:rPr>
          <w:rFonts w:cstheme="minorHAnsi"/>
          <w:sz w:val="24"/>
          <w:szCs w:val="24"/>
          <w:lang w:val="en-US"/>
        </w:rPr>
      </w:pPr>
    </w:p>
    <w:p w14:paraId="26D6D063" w14:textId="77777777" w:rsidR="00880C8F" w:rsidRPr="00BB4922" w:rsidRDefault="00880C8F"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 xml:space="preserve">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w:t>
      </w:r>
      <w:proofErr w:type="gramStart"/>
      <w:r w:rsidRPr="00BB4922">
        <w:rPr>
          <w:rFonts w:cstheme="minorHAnsi"/>
          <w:sz w:val="24"/>
          <w:szCs w:val="24"/>
          <w:lang w:val="en-US"/>
        </w:rPr>
        <w:t>used</w:t>
      </w:r>
      <w:proofErr w:type="gramEnd"/>
      <w:r w:rsidRPr="00BB4922">
        <w:rPr>
          <w:rFonts w:cstheme="minorHAnsi"/>
          <w:sz w:val="24"/>
          <w:szCs w:val="24"/>
          <w:lang w:val="en-US"/>
        </w:rPr>
        <w:t xml:space="preserve">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DSEGINT</w:t>
      </w:r>
      <w:proofErr w:type="gramEnd"/>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DDEST</w:t>
      </w:r>
      <w:proofErr w:type="gramEnd"/>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commissions paid to selling agents, affiliated or not</w:t>
      </w:r>
      <w:proofErr w:type="gramStart"/>
      <w:r w:rsidRPr="00BB4922">
        <w:rPr>
          <w:rFonts w:cstheme="minorHAnsi"/>
          <w:sz w:val="24"/>
          <w:szCs w:val="24"/>
          <w:lang w:val="en-US"/>
        </w:rPr>
        <w:t>.</w:t>
      </w:r>
      <w:proofErr w:type="gramEnd"/>
      <w:r w:rsidRPr="00BB4922">
        <w:rPr>
          <w:rFonts w:cstheme="minorHAnsi"/>
          <w:sz w:val="24"/>
          <w:szCs w:val="24"/>
          <w:lang w:val="en-US"/>
        </w:rPr>
        <w:t xml:space="preserve">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w:t>
      </w:r>
      <w:proofErr w:type="gramStart"/>
      <w:r w:rsidRPr="00BB4922">
        <w:rPr>
          <w:rFonts w:cstheme="minorHAnsi"/>
          <w:sz w:val="24"/>
          <w:szCs w:val="24"/>
          <w:lang w:val="en-US"/>
        </w:rPr>
        <w:t>submit</w:t>
      </w:r>
      <w:proofErr w:type="gramEnd"/>
      <w:r w:rsidRPr="00BB4922">
        <w:rPr>
          <w:rFonts w:cstheme="minorHAnsi"/>
          <w:sz w:val="24"/>
          <w:szCs w:val="24"/>
          <w:lang w:val="en-US"/>
        </w:rPr>
        <w:t xml:space="preserve">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advertising specifically for the like product.  This is the cost you incurred to advertise to </w:t>
      </w:r>
      <w:proofErr w:type="gramStart"/>
      <w:r w:rsidRPr="00BB4922">
        <w:rPr>
          <w:rFonts w:cstheme="minorHAnsi"/>
          <w:sz w:val="24"/>
          <w:szCs w:val="24"/>
          <w:lang w:val="en-US"/>
        </w:rPr>
        <w:t>your customer’s</w:t>
      </w:r>
      <w:proofErr w:type="gramEnd"/>
      <w:r w:rsidRPr="00BB4922">
        <w:rPr>
          <w:rFonts w:cstheme="minorHAnsi"/>
          <w:sz w:val="24"/>
          <w:szCs w:val="24"/>
          <w:lang w:val="en-US"/>
        </w:rPr>
        <w:t xml:space="preserve">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w:t>
      </w:r>
      <w:proofErr w:type="gramStart"/>
      <w:r w:rsidRPr="00BB4922">
        <w:rPr>
          <w:rFonts w:cstheme="minorHAnsi"/>
          <w:sz w:val="24"/>
          <w:szCs w:val="24"/>
          <w:lang w:val="en-US"/>
        </w:rPr>
        <w:t>separately</w:t>
      </w:r>
      <w:proofErr w:type="gramEnd"/>
      <w:r w:rsidRPr="00BB4922">
        <w:rPr>
          <w:rFonts w:cstheme="minorHAnsi"/>
          <w:sz w:val="24"/>
          <w:szCs w:val="24"/>
          <w:lang w:val="en-US"/>
        </w:rPr>
        <w:t xml:space="preserve"> advertising programs directed at your customers and advertising programs directed at your customer’s </w:t>
      </w:r>
      <w:proofErr w:type="gramStart"/>
      <w:r w:rsidRPr="00BB4922">
        <w:rPr>
          <w:rFonts w:cstheme="minorHAnsi"/>
          <w:sz w:val="24"/>
          <w:szCs w:val="24"/>
          <w:lang w:val="en-US"/>
        </w:rPr>
        <w:t>customer</w:t>
      </w:r>
      <w:proofErr w:type="gramEnd"/>
      <w:r w:rsidRPr="00BB4922">
        <w:rPr>
          <w:rFonts w:cstheme="minorHAnsi"/>
          <w:sz w:val="24"/>
          <w:szCs w:val="24"/>
          <w:lang w:val="en-US"/>
        </w:rPr>
        <w:t xml:space="preserve">.  Provide separate lists of the expenses incurred for each and provide worksheets demonstrating the allocation of the advertising to </w:t>
      </w:r>
      <w:proofErr w:type="gramStart"/>
      <w:r w:rsidRPr="00BB4922">
        <w:rPr>
          <w:rFonts w:cstheme="minorHAnsi"/>
          <w:sz w:val="24"/>
          <w:szCs w:val="24"/>
          <w:lang w:val="en-US"/>
        </w:rPr>
        <w:t>your customer’s</w:t>
      </w:r>
      <w:proofErr w:type="gramEnd"/>
      <w:r w:rsidRPr="00BB4922">
        <w:rPr>
          <w:rFonts w:cstheme="minorHAnsi"/>
          <w:sz w:val="24"/>
          <w:szCs w:val="24"/>
          <w:lang w:val="en-US"/>
        </w:rPr>
        <w:t xml:space="preserve">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technical services </w:t>
      </w:r>
      <w:proofErr w:type="gramStart"/>
      <w:r w:rsidRPr="00BB4922">
        <w:rPr>
          <w:rFonts w:cstheme="minorHAnsi"/>
          <w:sz w:val="24"/>
          <w:szCs w:val="24"/>
          <w:lang w:val="en-US"/>
        </w:rPr>
        <w:t>provided,</w:t>
      </w:r>
      <w:proofErr w:type="gramEnd"/>
      <w:r w:rsidRPr="00BB4922">
        <w:rPr>
          <w:rFonts w:cstheme="minorHAnsi"/>
          <w:sz w:val="24"/>
          <w:szCs w:val="24"/>
          <w:lang w:val="en-US"/>
        </w:rPr>
        <w:t xml:space="preserve">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w:t>
      </w:r>
      <w:proofErr w:type="gramStart"/>
      <w:r w:rsidR="00A63308" w:rsidRPr="00BB4922">
        <w:rPr>
          <w:rFonts w:cstheme="minorHAnsi"/>
          <w:b/>
          <w:sz w:val="24"/>
          <w:szCs w:val="24"/>
          <w:lang w:val="en-US"/>
        </w:rPr>
        <w:t>33.(</w:t>
      </w:r>
      <w:proofErr w:type="gramEnd"/>
      <w:r w:rsidR="00A63308" w:rsidRPr="00BB4922">
        <w:rPr>
          <w:rFonts w:cstheme="minorHAnsi"/>
          <w:b/>
          <w:sz w:val="24"/>
          <w:szCs w:val="24"/>
          <w:lang w:val="en-US"/>
        </w:rPr>
        <w:t>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BB4922">
        <w:rPr>
          <w:rFonts w:cstheme="minorHAnsi"/>
          <w:sz w:val="24"/>
          <w:szCs w:val="24"/>
          <w:lang w:val="en-US"/>
        </w:rPr>
        <w:t>provide  a</w:t>
      </w:r>
      <w:proofErr w:type="gramEnd"/>
      <w:r w:rsidRPr="00BB4922">
        <w:rPr>
          <w:rFonts w:cstheme="minorHAnsi"/>
          <w:sz w:val="24"/>
          <w:szCs w:val="24"/>
          <w:lang w:val="en-US"/>
        </w:rPr>
        <w:t xml:space="preserve">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xml:space="preserve">.  Where indirect selling expenses have been incurred by the producer and an affiliated reseller, </w:t>
      </w:r>
      <w:proofErr w:type="gramStart"/>
      <w:r w:rsidRPr="00BB4922">
        <w:rPr>
          <w:rFonts w:cstheme="minorHAnsi"/>
          <w:sz w:val="24"/>
          <w:szCs w:val="24"/>
          <w:lang w:val="en-US"/>
        </w:rPr>
        <w:t>create</w:t>
      </w:r>
      <w:proofErr w:type="gramEnd"/>
      <w:r w:rsidRPr="00BB4922">
        <w:rPr>
          <w:rFonts w:cstheme="minorHAnsi"/>
          <w:sz w:val="24"/>
          <w:szCs w:val="24"/>
          <w:lang w:val="en-US"/>
        </w:rPr>
        <w:t xml:space="preserv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BB4922">
        <w:rPr>
          <w:rFonts w:cstheme="minorHAnsi"/>
          <w:sz w:val="24"/>
          <w:szCs w:val="24"/>
          <w:lang w:val="en-US"/>
        </w:rPr>
        <w:t>33.(</w:t>
      </w:r>
      <w:proofErr w:type="gramEnd"/>
      <w:r w:rsidRPr="00BB4922">
        <w:rPr>
          <w:rFonts w:cstheme="minorHAnsi"/>
          <w:sz w:val="24"/>
          <w:szCs w:val="24"/>
          <w:lang w:val="en-US"/>
        </w:rPr>
        <w:t>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DDESPEST</w:t>
      </w:r>
      <w:proofErr w:type="gramEnd"/>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DCUSTEMB</w:t>
      </w:r>
      <w:proofErr w:type="gramEnd"/>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DCUSTPROD</w:t>
      </w:r>
      <w:proofErr w:type="gramEnd"/>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Fields 38.0 through 45.0</w:t>
            </w:r>
            <w:proofErr w:type="gramStart"/>
            <w:r w:rsidRPr="00BB4922">
              <w:rPr>
                <w:rFonts w:cstheme="minorHAnsi"/>
                <w:b/>
                <w:sz w:val="24"/>
                <w:szCs w:val="24"/>
                <w:lang w:val="en-US"/>
              </w:rPr>
              <w:t xml:space="preserve">:  </w:t>
            </w:r>
            <w:r w:rsidRPr="00BB4922">
              <w:rPr>
                <w:rFonts w:cstheme="minorHAnsi"/>
                <w:sz w:val="24"/>
                <w:szCs w:val="24"/>
                <w:lang w:val="en-US"/>
              </w:rPr>
              <w:t>Please</w:t>
            </w:r>
            <w:proofErr w:type="gramEnd"/>
            <w:r w:rsidRPr="00BB4922">
              <w:rPr>
                <w:rFonts w:cstheme="minorHAnsi"/>
                <w:sz w:val="24"/>
                <w:szCs w:val="24"/>
                <w:lang w:val="en-US"/>
              </w:rPr>
              <w:t xml:space="preserv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DSEGINTL</w:t>
      </w:r>
      <w:proofErr w:type="gramEnd"/>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proofErr w:type="gramStart"/>
      <w:r w:rsidR="00023431" w:rsidRPr="00BB4922">
        <w:rPr>
          <w:rFonts w:cstheme="minorHAnsi"/>
          <w:sz w:val="24"/>
          <w:szCs w:val="24"/>
          <w:lang w:val="en-US"/>
        </w:rPr>
        <w:t>manufacturing</w:t>
      </w:r>
      <w:r w:rsidRPr="00BB4922">
        <w:rPr>
          <w:rFonts w:cstheme="minorHAnsi"/>
          <w:sz w:val="24"/>
          <w:szCs w:val="24"/>
          <w:lang w:val="en-US"/>
        </w:rPr>
        <w:t>to</w:t>
      </w:r>
      <w:proofErr w:type="spellEnd"/>
      <w:proofErr w:type="gram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DFRET3ARM</w:t>
      </w:r>
      <w:proofErr w:type="gramEnd"/>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any freight expense incurred on shipments from the third-country port of entry to the affiliated reseller’s warehouse or other intermediate location.  If the sale is </w:t>
      </w:r>
      <w:proofErr w:type="gramStart"/>
      <w:r w:rsidRPr="00BB4922">
        <w:rPr>
          <w:rFonts w:cstheme="minorHAnsi"/>
          <w:sz w:val="24"/>
          <w:szCs w:val="24"/>
          <w:lang w:val="en-US"/>
        </w:rPr>
        <w:t>direct</w:t>
      </w:r>
      <w:proofErr w:type="gramEnd"/>
      <w:r w:rsidRPr="00BB4922">
        <w:rPr>
          <w:rFonts w:cstheme="minorHAnsi"/>
          <w:sz w:val="24"/>
          <w:szCs w:val="24"/>
          <w:lang w:val="en-US"/>
        </w:rPr>
        <w:t xml:space="preserve">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DFRET3CLI</w:t>
      </w:r>
      <w:proofErr w:type="gramEnd"/>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proofErr w:type="gramStart"/>
      <w:r w:rsidR="00023431" w:rsidRPr="00BB4922">
        <w:rPr>
          <w:rFonts w:cstheme="minorHAnsi"/>
          <w:sz w:val="24"/>
          <w:szCs w:val="24"/>
          <w:lang w:val="en-US"/>
        </w:rPr>
        <w:t>country of manufacturing</w:t>
      </w:r>
      <w:proofErr w:type="gramEnd"/>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t xml:space="preserve">Item B </w:t>
            </w:r>
            <w:proofErr w:type="gramStart"/>
            <w:r w:rsidRPr="00BB4922">
              <w:rPr>
                <w:rFonts w:cstheme="minorHAnsi"/>
                <w:b/>
                <w:sz w:val="24"/>
                <w:szCs w:val="24"/>
                <w:lang w:val="en-US"/>
              </w:rPr>
              <w:t xml:space="preserve">-  </w:t>
            </w:r>
            <w:r w:rsidR="00832020" w:rsidRPr="00BB4922">
              <w:rPr>
                <w:rFonts w:cstheme="minorHAnsi"/>
                <w:b/>
                <w:sz w:val="24"/>
                <w:szCs w:val="24"/>
                <w:lang w:val="en-US"/>
              </w:rPr>
              <w:t>Total</w:t>
            </w:r>
            <w:proofErr w:type="gramEnd"/>
            <w:r w:rsidR="00832020" w:rsidRPr="00BB4922">
              <w:rPr>
                <w:rFonts w:cstheme="minorHAnsi"/>
                <w:b/>
                <w:sz w:val="24"/>
                <w:szCs w:val="24"/>
                <w:lang w:val="en-US"/>
              </w:rPr>
              <w:t xml:space="preserve">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proofErr w:type="gramStart"/>
      <w:r w:rsidRPr="00BB4922">
        <w:rPr>
          <w:rFonts w:cstheme="minorHAnsi"/>
          <w:i/>
          <w:sz w:val="24"/>
          <w:szCs w:val="24"/>
          <w:lang w:val="en-US"/>
        </w:rPr>
        <w:t>Thereby</w:t>
      </w:r>
      <w:proofErr w:type="gramEnd"/>
      <w:r w:rsidRPr="00BB4922">
        <w:rPr>
          <w:rFonts w:cstheme="minorHAnsi"/>
          <w:i/>
          <w:sz w:val="24"/>
          <w:szCs w:val="24"/>
          <w:lang w:val="en-US"/>
        </w:rPr>
        <w:t xml:space="preserve">,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w:t>
      </w:r>
      <w:proofErr w:type="gramStart"/>
      <w:r w:rsidRPr="00BB4922">
        <w:rPr>
          <w:rFonts w:cstheme="minorHAnsi"/>
          <w:i/>
          <w:sz w:val="24"/>
          <w:szCs w:val="24"/>
          <w:lang w:val="en-US"/>
        </w:rPr>
        <w:t>of</w:t>
      </w:r>
      <w:proofErr w:type="gramEnd"/>
      <w:r w:rsidRPr="00BB4922">
        <w:rPr>
          <w:rFonts w:cstheme="minorHAnsi"/>
          <w:i/>
          <w:sz w:val="24"/>
          <w:szCs w:val="24"/>
          <w:lang w:val="en-US"/>
        </w:rPr>
        <w:t xml:space="preserve"> sales and exports </w:t>
      </w:r>
      <w:proofErr w:type="gramStart"/>
      <w:r w:rsidRPr="00BB4922">
        <w:rPr>
          <w:rFonts w:cstheme="minorHAnsi"/>
          <w:i/>
          <w:sz w:val="24"/>
          <w:szCs w:val="24"/>
          <w:lang w:val="en-US"/>
        </w:rPr>
        <w:t>are</w:t>
      </w:r>
      <w:proofErr w:type="gramEnd"/>
      <w:r w:rsidRPr="00BB4922">
        <w:rPr>
          <w:rFonts w:cstheme="minorHAnsi"/>
          <w:i/>
          <w:sz w:val="24"/>
          <w:szCs w:val="24"/>
          <w:lang w:val="en-US"/>
        </w:rPr>
        <w:t xml:space="preserve"> consistent with normal business operations of the company.  Furthermore, the description of cost structure could contribute, when necessary, to </w:t>
      </w:r>
      <w:proofErr w:type="gramStart"/>
      <w:r w:rsidRPr="00BB4922">
        <w:rPr>
          <w:rFonts w:cstheme="minorHAnsi"/>
          <w:i/>
          <w:sz w:val="24"/>
          <w:szCs w:val="24"/>
          <w:lang w:val="en-US"/>
        </w:rPr>
        <w:t>determine</w:t>
      </w:r>
      <w:proofErr w:type="gramEnd"/>
      <w:r w:rsidRPr="00BB4922">
        <w:rPr>
          <w:rFonts w:cstheme="minorHAnsi"/>
          <w:i/>
          <w:sz w:val="24"/>
          <w:szCs w:val="24"/>
          <w:lang w:val="en-US"/>
        </w:rPr>
        <w:t xml:space="preserv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 xml:space="preserve">relating to the manufacture of the product should be informed, regardless of the destination (domestic market, exports to third countries or exports to Brazil). Hence, </w:t>
      </w:r>
      <w:proofErr w:type="gramStart"/>
      <w:r w:rsidRPr="00BB4922">
        <w:rPr>
          <w:rFonts w:cstheme="minorHAnsi"/>
          <w:i/>
          <w:sz w:val="24"/>
          <w:szCs w:val="24"/>
          <w:lang w:val="en-US"/>
        </w:rPr>
        <w:t>in case</w:t>
      </w:r>
      <w:proofErr w:type="gramEnd"/>
      <w:r w:rsidRPr="00BB4922">
        <w:rPr>
          <w:rFonts w:cstheme="minorHAnsi"/>
          <w:i/>
          <w:sz w:val="24"/>
          <w:szCs w:val="24"/>
          <w:lang w:val="en-US"/>
        </w:rPr>
        <w:t xml:space="preserv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 xml:space="preserve">Appendix VI must be </w:t>
      </w:r>
      <w:proofErr w:type="gramStart"/>
      <w:r w:rsidRPr="00BB4922">
        <w:rPr>
          <w:rFonts w:cstheme="minorHAnsi"/>
          <w:bCs/>
          <w:sz w:val="24"/>
          <w:szCs w:val="24"/>
          <w:lang w:val="en-US"/>
        </w:rPr>
        <w:t>filled</w:t>
      </w:r>
      <w:r w:rsidR="00417F4F" w:rsidRPr="00BB4922">
        <w:rPr>
          <w:rFonts w:cstheme="minorHAnsi"/>
          <w:bCs/>
          <w:sz w:val="24"/>
          <w:szCs w:val="24"/>
          <w:lang w:val="en-US"/>
        </w:rPr>
        <w:t>,</w:t>
      </w:r>
      <w:proofErr w:type="gramEnd"/>
      <w:r w:rsidR="00417F4F" w:rsidRPr="00BB4922">
        <w:rPr>
          <w:rFonts w:cstheme="minorHAnsi"/>
          <w:bCs/>
          <w:sz w:val="24"/>
          <w:szCs w:val="24"/>
          <w:lang w:val="en-US"/>
        </w:rPr>
        <w:t xml:space="preserve">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353CA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variable cost, which shall correspond to the sum of columns A.1, A.2, A.3 and A.4.</w:t>
            </w:r>
          </w:p>
        </w:tc>
      </w:tr>
      <w:tr w:rsidR="00DE1635" w:rsidRPr="00CE6BA1"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w:t>
            </w:r>
            <w:proofErr w:type="gramStart"/>
            <w:r w:rsidRPr="00BB4922">
              <w:rPr>
                <w:rFonts w:cstheme="minorHAnsi"/>
                <w:sz w:val="24"/>
                <w:szCs w:val="24"/>
                <w:lang w:val="en-US"/>
              </w:rPr>
              <w:t>discriminated</w:t>
            </w:r>
            <w:proofErr w:type="gramEnd"/>
            <w:r w:rsidRPr="00BB4922">
              <w:rPr>
                <w:rFonts w:cstheme="minorHAnsi"/>
                <w:sz w:val="24"/>
                <w:szCs w:val="24"/>
                <w:lang w:val="en-US"/>
              </w:rPr>
              <w:t xml:space="preserve">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w:t>
            </w:r>
            <w:proofErr w:type="gramStart"/>
            <w:r w:rsidR="00DE1635" w:rsidRPr="00BB4922">
              <w:rPr>
                <w:rFonts w:cstheme="minorHAnsi"/>
                <w:sz w:val="24"/>
                <w:szCs w:val="24"/>
                <w:lang w:val="en-US"/>
              </w:rPr>
              <w:t>to</w:t>
            </w:r>
            <w:proofErr w:type="gramEnd"/>
            <w:r w:rsidR="00DE1635" w:rsidRPr="00BB4922">
              <w:rPr>
                <w:rFonts w:cstheme="minorHAnsi"/>
                <w:sz w:val="24"/>
                <w:szCs w:val="24"/>
                <w:lang w:val="en-US"/>
              </w:rPr>
              <w:t xml:space="preserve">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E6BA1"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other raw materials or inputs used in the manufacturing of the product. </w:t>
            </w:r>
          </w:p>
        </w:tc>
      </w:tr>
      <w:tr w:rsidR="00DE1635" w:rsidRPr="00CE6BA1"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energy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xml:space="preserve">, among </w:t>
            </w:r>
            <w:proofErr w:type="gramStart"/>
            <w:r w:rsidR="00350CC7" w:rsidRPr="00BB4922">
              <w:rPr>
                <w:rFonts w:cstheme="minorHAnsi"/>
                <w:sz w:val="24"/>
                <w:szCs w:val="24"/>
                <w:lang w:val="en-US"/>
              </w:rPr>
              <w:t>other</w:t>
            </w:r>
            <w:proofErr w:type="gramEnd"/>
            <w:r w:rsidR="00350CC7" w:rsidRPr="00BB4922">
              <w:rPr>
                <w:rFonts w:cstheme="minorHAnsi"/>
                <w:sz w:val="24"/>
                <w:szCs w:val="24"/>
                <w:lang w:val="en-US"/>
              </w:rPr>
              <w:t>,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CE6BA1"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 xml:space="preserve">i.e., the variable costs that are not individually </w:t>
            </w:r>
            <w:proofErr w:type="gramStart"/>
            <w:r w:rsidR="00C20A64" w:rsidRPr="00BB4922">
              <w:rPr>
                <w:rFonts w:cstheme="minorHAnsi"/>
                <w:sz w:val="24"/>
                <w:szCs w:val="24"/>
                <w:lang w:val="en-US"/>
              </w:rPr>
              <w:t>discriminated</w:t>
            </w:r>
            <w:proofErr w:type="gramEnd"/>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CE6BA1"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CE6BA1"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 xml:space="preserve">In addition, report, in the column to the right, the unit consumption which refers to direct labor, </w:t>
            </w:r>
            <w:proofErr w:type="spellStart"/>
            <w:r w:rsidRPr="00BB4922">
              <w:rPr>
                <w:rFonts w:cstheme="minorHAnsi"/>
                <w:sz w:val="24"/>
                <w:szCs w:val="24"/>
                <w:lang w:val="en-US"/>
              </w:rPr>
              <w:t>i</w:t>
            </w:r>
            <w:proofErr w:type="spellEnd"/>
            <w:proofErr w:type="gramStart"/>
            <w:r w:rsidRPr="00BB4922">
              <w:rPr>
                <w:rFonts w:cstheme="minorHAnsi"/>
                <w:sz w:val="24"/>
                <w:szCs w:val="24"/>
                <w:lang w:val="en-US"/>
              </w:rPr>
              <w:t>. e</w:t>
            </w:r>
            <w:proofErr w:type="gramEnd"/>
            <w:r w:rsidRPr="00BB4922">
              <w:rPr>
                <w:rFonts w:cstheme="minorHAnsi"/>
                <w:sz w:val="24"/>
                <w:szCs w:val="24"/>
                <w:lang w:val="en-US"/>
              </w:rPr>
              <w:t xml:space="preserve">., the number of hours worked needed </w:t>
            </w:r>
            <w:proofErr w:type="gramStart"/>
            <w:r w:rsidRPr="00BB4922">
              <w:rPr>
                <w:rFonts w:cstheme="minorHAnsi"/>
                <w:sz w:val="24"/>
                <w:szCs w:val="24"/>
                <w:lang w:val="en-US"/>
              </w:rPr>
              <w:t>to</w:t>
            </w:r>
            <w:proofErr w:type="gramEnd"/>
            <w:r w:rsidRPr="00BB4922">
              <w:rPr>
                <w:rFonts w:cstheme="minorHAnsi"/>
                <w:sz w:val="24"/>
                <w:szCs w:val="24"/>
                <w:lang w:val="en-US"/>
              </w:rPr>
              <w:t xml:space="preserve"> the manufacturing of one unit of the product.</w:t>
            </w:r>
          </w:p>
        </w:tc>
      </w:tr>
      <w:tr w:rsidR="008D2CE0" w:rsidRPr="00CE6BA1"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all employees involved indirectly in the manufacturing of the product. It shall include wages, bonuses, overtime, vacations, insurance, illness aid and other benefits.</w:t>
            </w:r>
          </w:p>
        </w:tc>
      </w:tr>
      <w:tr w:rsidR="00617131" w:rsidRPr="00CE6BA1"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fixed cost, which shall correspond to 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CE6BA1"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 xml:space="preserve">On this field it must be discriminated other fixed costs deemed relevant for the manufacturing cost. Each one of the rubrics must be </w:t>
            </w:r>
            <w:proofErr w:type="gramStart"/>
            <w:r w:rsidRPr="00BB4922">
              <w:rPr>
                <w:rFonts w:cstheme="minorHAnsi"/>
                <w:sz w:val="24"/>
                <w:szCs w:val="24"/>
                <w:lang w:val="en-US"/>
              </w:rPr>
              <w:t>discriminated</w:t>
            </w:r>
            <w:proofErr w:type="gramEnd"/>
            <w:r w:rsidRPr="00BB4922">
              <w:rPr>
                <w:rFonts w:cstheme="minorHAnsi"/>
                <w:sz w:val="24"/>
                <w:szCs w:val="24"/>
                <w:lang w:val="en-US"/>
              </w:rPr>
              <w:t xml:space="preserve"> by inserting a new column in the worksheet (C.2.1 to C.2.n). The last column (C.2.n) may contain the sum of all other fixed costs deemed irrelevant, i.e., the fixed costs that are not individually </w:t>
            </w:r>
            <w:proofErr w:type="gramStart"/>
            <w:r w:rsidRPr="00BB4922">
              <w:rPr>
                <w:rFonts w:cstheme="minorHAnsi"/>
                <w:sz w:val="24"/>
                <w:szCs w:val="24"/>
                <w:lang w:val="en-US"/>
              </w:rPr>
              <w:t>discriminated</w:t>
            </w:r>
            <w:proofErr w:type="gramEnd"/>
            <w:r w:rsidRPr="00BB4922">
              <w:rPr>
                <w:rFonts w:cstheme="minorHAnsi"/>
                <w:sz w:val="24"/>
                <w:szCs w:val="24"/>
                <w:lang w:val="en-US"/>
              </w:rPr>
              <w:t>, without the need to specify such costs.</w:t>
            </w:r>
          </w:p>
        </w:tc>
      </w:tr>
      <w:tr w:rsidR="00DE1635" w:rsidRPr="00CE6BA1"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A+B+C sum</w:t>
            </w:r>
          </w:p>
        </w:tc>
      </w:tr>
      <w:tr w:rsidR="00DE1635" w:rsidRPr="00CE6BA1"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w:t>
            </w:r>
            <w:proofErr w:type="gramStart"/>
            <w:r w:rsidRPr="00BB4922">
              <w:rPr>
                <w:rFonts w:cstheme="minorHAnsi"/>
                <w:sz w:val="24"/>
                <w:szCs w:val="24"/>
                <w:lang w:val="en-US"/>
              </w:rPr>
              <w:t>ratio</w:t>
            </w:r>
            <w:proofErr w:type="gramEnd"/>
            <w:r w:rsidRPr="00BB4922">
              <w:rPr>
                <w:rFonts w:cstheme="minorHAnsi"/>
                <w:sz w:val="24"/>
                <w:szCs w:val="24"/>
                <w:lang w:val="en-US"/>
              </w:rPr>
              <w:t xml:space="preserve">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E6BA1"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w:t>
            </w:r>
            <w:proofErr w:type="gramStart"/>
            <w:r w:rsidRPr="00BB4922">
              <w:rPr>
                <w:rFonts w:cstheme="minorHAnsi"/>
                <w:sz w:val="24"/>
                <w:szCs w:val="24"/>
                <w:lang w:val="en-US"/>
              </w:rPr>
              <w:t>ratio</w:t>
            </w:r>
            <w:proofErr w:type="gramEnd"/>
            <w:r w:rsidRPr="00BB4922">
              <w:rPr>
                <w:rFonts w:cstheme="minorHAnsi"/>
                <w:sz w:val="24"/>
                <w:szCs w:val="24"/>
                <w:lang w:val="en-US"/>
              </w:rPr>
              <w:t xml:space="preserve">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CE6BA1"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w:t>
            </w:r>
            <w:proofErr w:type="gramStart"/>
            <w:r w:rsidRPr="00BB4922">
              <w:rPr>
                <w:rFonts w:cstheme="minorHAnsi"/>
                <w:sz w:val="24"/>
                <w:szCs w:val="24"/>
                <w:lang w:val="en-US"/>
              </w:rPr>
              <w:t>ratio</w:t>
            </w:r>
            <w:proofErr w:type="gramEnd"/>
            <w:r w:rsidRPr="00BB4922">
              <w:rPr>
                <w:rFonts w:cstheme="minorHAnsi"/>
                <w:sz w:val="24"/>
                <w:szCs w:val="24"/>
                <w:lang w:val="en-US"/>
              </w:rPr>
              <w:t xml:space="preserve">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CE6BA1"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w:t>
      </w:r>
      <w:proofErr w:type="gramStart"/>
      <w:r w:rsidRPr="00BB4922">
        <w:rPr>
          <w:rFonts w:cstheme="minorHAnsi"/>
          <w:bCs/>
          <w:sz w:val="24"/>
          <w:szCs w:val="24"/>
          <w:lang w:val="en-US"/>
        </w:rPr>
        <w:t>in</w:t>
      </w:r>
      <w:proofErr w:type="gramEnd"/>
      <w:r w:rsidRPr="00BB4922">
        <w:rPr>
          <w:rFonts w:cstheme="minorHAnsi"/>
          <w:bCs/>
          <w:sz w:val="24"/>
          <w:szCs w:val="24"/>
          <w:lang w:val="en-US"/>
        </w:rPr>
        <w:t xml:space="preserve">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9A7E26"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5BFB14A6" w:rsidR="008B38D1" w:rsidRPr="00BB4922" w:rsidRDefault="008B38D1" w:rsidP="00B4262A">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4A5403EA" w:rsidR="008B38D1" w:rsidRPr="00BB4922" w:rsidRDefault="008B38D1" w:rsidP="008B38D1">
      <w:pPr>
        <w:jc w:val="both"/>
        <w:rPr>
          <w:rFonts w:cstheme="minorHAnsi"/>
          <w:sz w:val="24"/>
          <w:szCs w:val="24"/>
          <w:u w:val="single"/>
          <w:lang w:val="en-US"/>
        </w:rPr>
      </w:pPr>
    </w:p>
    <w:p w14:paraId="3D6D12AC" w14:textId="77777777" w:rsidR="008B38D1" w:rsidRPr="00BB4922" w:rsidRDefault="008B38D1" w:rsidP="00B4262A">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FIELD NUMBER 1.0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Product</w:t>
      </w:r>
      <w:proofErr w:type="gramEnd"/>
      <w:r w:rsidRPr="00BB4922">
        <w:rPr>
          <w:rFonts w:asciiTheme="minorHAnsi" w:hAnsiTheme="minorHAnsi" w:cstheme="minorHAnsi"/>
          <w:b/>
          <w:bCs/>
          <w:lang w:val="en-US"/>
        </w:rPr>
        <w:t xml:space="preserve">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2.0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C676BE" w:rsidRPr="00BB4922">
        <w:rPr>
          <w:rFonts w:cstheme="minorHAnsi"/>
          <w:b/>
          <w:bCs/>
          <w:sz w:val="24"/>
          <w:szCs w:val="24"/>
          <w:lang w:val="en-US"/>
        </w:rPr>
        <w:t>Product</w:t>
      </w:r>
      <w:proofErr w:type="gramEnd"/>
      <w:r w:rsidR="00C676BE" w:rsidRPr="00BB4922">
        <w:rPr>
          <w:rFonts w:cstheme="minorHAnsi"/>
          <w:b/>
          <w:bCs/>
          <w:sz w:val="24"/>
          <w:szCs w:val="24"/>
          <w:lang w:val="en-US"/>
        </w:rPr>
        <w:t xml:space="preserve">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ECODIP</w:t>
      </w:r>
      <w:proofErr w:type="gramEnd"/>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w:t>
      </w:r>
      <w:proofErr w:type="gramEnd"/>
      <w:r w:rsidRPr="00BB4922">
        <w:rPr>
          <w:rFonts w:cstheme="minorHAnsi"/>
          <w:sz w:val="24"/>
          <w:szCs w:val="24"/>
          <w:lang w:val="en-US"/>
        </w:rPr>
        <w:t xml:space="preserv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FIELD NUMBER 3.0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Invoice</w:t>
      </w:r>
      <w:proofErr w:type="gramEnd"/>
      <w:r w:rsidRPr="00BB4922">
        <w:rPr>
          <w:rFonts w:cstheme="minorHAnsi"/>
          <w:b/>
          <w:bCs/>
          <w:sz w:val="24"/>
          <w:szCs w:val="24"/>
          <w:lang w:val="en-US"/>
        </w:rPr>
        <w:t xml:space="preserv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EFAT</w:t>
      </w:r>
      <w:proofErr w:type="gramEnd"/>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escribe</w:t>
      </w:r>
      <w:proofErr w:type="gramEnd"/>
      <w:r w:rsidRPr="00BB4922">
        <w:rPr>
          <w:rFonts w:cstheme="minorHAnsi"/>
          <w:sz w:val="24"/>
          <w:szCs w:val="24"/>
          <w:lang w:val="en-US"/>
        </w:rPr>
        <w:t xml:space="preserv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Invoice</w:t>
      </w:r>
      <w:proofErr w:type="gramEnd"/>
      <w:r w:rsidRPr="00BB4922">
        <w:rPr>
          <w:rFonts w:cstheme="minorHAnsi"/>
          <w:b/>
          <w:bCs/>
          <w:sz w:val="24"/>
          <w:szCs w:val="24"/>
          <w:lang w:val="en-US"/>
        </w:rPr>
        <w:t xml:space="preserv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EDATAFAT</w:t>
      </w:r>
      <w:proofErr w:type="gramEnd"/>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w:t>
      </w:r>
      <w:proofErr w:type="gramEnd"/>
      <w:r w:rsidRPr="00BB4922">
        <w:rPr>
          <w:rFonts w:cstheme="minorHAnsi"/>
          <w:sz w:val="24"/>
          <w:szCs w:val="24"/>
          <w:lang w:val="en-US"/>
        </w:rPr>
        <w:t xml:space="preserv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FIELD NUMBER 4.1</w:t>
      </w:r>
      <w:proofErr w:type="gramStart"/>
      <w:r w:rsidRPr="00BB4922">
        <w:rPr>
          <w:rFonts w:cstheme="minorHAnsi"/>
          <w:b/>
          <w:bCs/>
          <w:sz w:val="24"/>
          <w:szCs w:val="24"/>
          <w:lang w:val="en-US"/>
        </w:rPr>
        <w:t xml:space="preserve">: </w:t>
      </w:r>
      <w:r w:rsidRPr="00BB4922">
        <w:rPr>
          <w:rFonts w:cstheme="minorHAnsi"/>
          <w:b/>
          <w:bCs/>
          <w:sz w:val="24"/>
          <w:szCs w:val="24"/>
          <w:lang w:val="en-US"/>
        </w:rPr>
        <w:tab/>
        <w:t>Date</w:t>
      </w:r>
      <w:proofErr w:type="gramEnd"/>
      <w:r w:rsidRPr="00BB4922">
        <w:rPr>
          <w:rFonts w:cstheme="minorHAnsi"/>
          <w:b/>
          <w:bCs/>
          <w:sz w:val="24"/>
          <w:szCs w:val="24"/>
          <w:lang w:val="en-US"/>
        </w:rPr>
        <w:t xml:space="preserv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EVENDT</w:t>
      </w:r>
      <w:proofErr w:type="gramEnd"/>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In</w:t>
      </w:r>
      <w:proofErr w:type="gramEnd"/>
      <w:r w:rsidRPr="00BB4922">
        <w:rPr>
          <w:rFonts w:cstheme="minorHAnsi"/>
          <w:sz w:val="24"/>
          <w:szCs w:val="24"/>
          <w:lang w:val="en-US"/>
        </w:rPr>
        <w:t xml:space="preserve">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Date</w:t>
      </w:r>
      <w:proofErr w:type="gramEnd"/>
      <w:r w:rsidRPr="00BB4922">
        <w:rPr>
          <w:rFonts w:cstheme="minorHAnsi"/>
          <w:b/>
          <w:bCs/>
          <w:sz w:val="24"/>
          <w:szCs w:val="24"/>
          <w:lang w:val="en-US"/>
        </w:rPr>
        <w:t xml:space="preserv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EDATAEMB</w:t>
      </w:r>
      <w:proofErr w:type="gramEnd"/>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w:t>
      </w:r>
      <w:proofErr w:type="gramEnd"/>
      <w:r w:rsidRPr="00BB4922">
        <w:rPr>
          <w:rFonts w:cstheme="minorHAnsi"/>
          <w:sz w:val="24"/>
          <w:szCs w:val="24"/>
          <w:lang w:val="en-US"/>
        </w:rPr>
        <w:t xml:space="preserv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FIELD NUMBER 6.0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Customer</w:t>
      </w:r>
      <w:proofErr w:type="gramEnd"/>
      <w:r w:rsidRPr="00BB4922">
        <w:rPr>
          <w:rFonts w:asciiTheme="minorHAnsi" w:hAnsiTheme="minorHAnsi" w:cstheme="minorHAnsi"/>
          <w:b/>
          <w:bCs/>
          <w:lang w:val="en-US"/>
        </w:rPr>
        <w:t xml:space="preserve">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ECLICOD</w:t>
      </w:r>
      <w:proofErr w:type="gramEnd"/>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w:t>
      </w:r>
      <w:proofErr w:type="gramEnd"/>
      <w:r w:rsidRPr="00BB4922">
        <w:rPr>
          <w:rFonts w:cstheme="minorHAnsi"/>
          <w:sz w:val="24"/>
          <w:szCs w:val="24"/>
          <w:lang w:val="en-US"/>
        </w:rPr>
        <w:t xml:space="preserv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6.1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ECLINOM</w:t>
      </w:r>
      <w:proofErr w:type="gramEnd"/>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7.0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ERELCLI</w:t>
      </w:r>
      <w:proofErr w:type="gramEnd"/>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w:t>
      </w:r>
      <w:proofErr w:type="gramEnd"/>
      <w:r w:rsidRPr="00BB4922">
        <w:rPr>
          <w:rFonts w:cstheme="minorHAnsi"/>
          <w:sz w:val="24"/>
          <w:szCs w:val="24"/>
          <w:lang w:val="en-US"/>
        </w:rPr>
        <w:t xml:space="preserve">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8.0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ECATCLI</w:t>
      </w:r>
      <w:proofErr w:type="gramEnd"/>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w:t>
      </w:r>
      <w:proofErr w:type="gramEnd"/>
      <w:r w:rsidRPr="00BB4922">
        <w:rPr>
          <w:rFonts w:cstheme="minorHAnsi"/>
          <w:sz w:val="24"/>
          <w:szCs w:val="24"/>
          <w:lang w:val="en-US"/>
        </w:rPr>
        <w:t xml:space="preserve">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Date</w:t>
      </w:r>
      <w:proofErr w:type="gramEnd"/>
      <w:r w:rsidRPr="00BB4922">
        <w:rPr>
          <w:rFonts w:cstheme="minorHAnsi"/>
          <w:b/>
          <w:bCs/>
          <w:sz w:val="24"/>
          <w:szCs w:val="24"/>
          <w:lang w:val="en-US"/>
        </w:rPr>
        <w:t xml:space="preserv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EPAGDT</w:t>
      </w:r>
      <w:proofErr w:type="gramEnd"/>
      <w:r w:rsidRPr="00BB4922">
        <w:rPr>
          <w:rFonts w:cstheme="minorHAnsi"/>
          <w:sz w:val="24"/>
          <w:szCs w:val="24"/>
          <w:lang w:val="en-US"/>
        </w:rPr>
        <w:t xml:space="preserve">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w:t>
      </w:r>
      <w:proofErr w:type="gramEnd"/>
      <w:r w:rsidRPr="00BB4922">
        <w:rPr>
          <w:rFonts w:cstheme="minorHAnsi"/>
          <w:sz w:val="24"/>
          <w:szCs w:val="24"/>
          <w:lang w:val="en-US"/>
        </w:rPr>
        <w:t xml:space="preserve">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FIELD NUMBER 10.0</w:t>
      </w:r>
      <w:proofErr w:type="gramStart"/>
      <w:r w:rsidRPr="00BB4922">
        <w:rPr>
          <w:rFonts w:cstheme="minorHAnsi"/>
          <w:b/>
          <w:bCs/>
          <w:color w:val="000000" w:themeColor="text1"/>
          <w:sz w:val="24"/>
          <w:szCs w:val="24"/>
          <w:lang w:val="en-US"/>
        </w:rPr>
        <w:t xml:space="preserve">: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w:t>
      </w:r>
      <w:proofErr w:type="gramEnd"/>
      <w:r w:rsidR="00AB101F" w:rsidRPr="00BB4922">
        <w:rPr>
          <w:rFonts w:cstheme="minorHAnsi"/>
          <w:b/>
          <w:bCs/>
          <w:color w:val="000000" w:themeColor="text1"/>
          <w:sz w:val="24"/>
          <w:szCs w:val="24"/>
          <w:lang w:val="en-US"/>
        </w:rPr>
        <w:t xml:space="preserve">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roofErr w:type="gramEnd"/>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escribe</w:t>
      </w:r>
      <w:proofErr w:type="gramEnd"/>
      <w:r w:rsidRPr="00BB4922">
        <w:rPr>
          <w:rFonts w:cstheme="minorHAnsi"/>
          <w:sz w:val="24"/>
          <w:szCs w:val="24"/>
          <w:lang w:val="en-US"/>
        </w:rPr>
        <w:t xml:space="preserv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EQTDVEND</w:t>
      </w:r>
      <w:proofErr w:type="gramEnd"/>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w:t>
      </w:r>
      <w:proofErr w:type="gramEnd"/>
      <w:r w:rsidRPr="00BB4922">
        <w:rPr>
          <w:rFonts w:cstheme="minorHAnsi"/>
          <w:sz w:val="24"/>
          <w:szCs w:val="24"/>
          <w:lang w:val="en-US"/>
        </w:rPr>
        <w:t xml:space="preserve">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11.1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Quantity</w:t>
      </w:r>
      <w:proofErr w:type="gramEnd"/>
      <w:r w:rsidRPr="00BB4922">
        <w:rPr>
          <w:rFonts w:cstheme="minorHAnsi"/>
          <w:b/>
          <w:bCs/>
          <w:sz w:val="24"/>
          <w:szCs w:val="24"/>
          <w:lang w:val="en-US"/>
        </w:rPr>
        <w:t xml:space="preserve">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EQTDCOM</w:t>
      </w:r>
      <w:proofErr w:type="gramEnd"/>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 sales unit</w:t>
      </w:r>
      <w:proofErr w:type="gramEnd"/>
    </w:p>
    <w:p w14:paraId="06618B77" w14:textId="7277D24D" w:rsidR="008B38D1" w:rsidRPr="00BB4922" w:rsidRDefault="008B38D1" w:rsidP="008B38D1">
      <w:pPr>
        <w:jc w:val="both"/>
        <w:rPr>
          <w:rFonts w:cstheme="minorHAnsi"/>
          <w:sz w:val="24"/>
          <w:szCs w:val="24"/>
          <w:lang w:val="en-US"/>
        </w:rPr>
      </w:pPr>
    </w:p>
    <w:p w14:paraId="672FFDD0" w14:textId="77777777" w:rsidR="008B38D1" w:rsidRPr="00BB4922" w:rsidRDefault="008B38D1" w:rsidP="00B4262A">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B4262A">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Gross</w:t>
      </w:r>
      <w:proofErr w:type="gramEnd"/>
      <w:r w:rsidRPr="00BB4922">
        <w:rPr>
          <w:rFonts w:cstheme="minorHAnsi"/>
          <w:b/>
          <w:bCs/>
          <w:sz w:val="24"/>
          <w:szCs w:val="24"/>
          <w:lang w:val="en-US"/>
        </w:rPr>
        <w:t xml:space="preserve">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 xml:space="preserve">Discounts and </w:t>
      </w:r>
      <w:proofErr w:type="gramStart"/>
      <w:r w:rsidRPr="00BB4922">
        <w:rPr>
          <w:rFonts w:cstheme="minorHAnsi"/>
          <w:sz w:val="24"/>
          <w:szCs w:val="24"/>
          <w:lang w:val="en-US"/>
        </w:rPr>
        <w:t>rebates</w:t>
      </w:r>
      <w:proofErr w:type="gramEnd"/>
      <w:r w:rsidRPr="00BB4922">
        <w:rPr>
          <w:rFonts w:cstheme="minorHAnsi"/>
          <w:sz w:val="24"/>
          <w:szCs w:val="24"/>
          <w:lang w:val="en-US"/>
        </w:rPr>
        <w:t xml:space="preserve">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Early</w:t>
      </w:r>
      <w:proofErr w:type="gramEnd"/>
      <w:r w:rsidRPr="00BB4922">
        <w:rPr>
          <w:rFonts w:cstheme="minorHAnsi"/>
          <w:b/>
          <w:bCs/>
          <w:sz w:val="24"/>
          <w:szCs w:val="24"/>
          <w:lang w:val="en-US"/>
        </w:rPr>
        <w:t xml:space="preserve">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EDESPANT</w:t>
      </w:r>
      <w:proofErr w:type="gramEnd"/>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xplain</w:t>
      </w:r>
      <w:proofErr w:type="gramEnd"/>
      <w:r w:rsidRPr="00BB4922">
        <w:rPr>
          <w:rFonts w:cstheme="minorHAnsi"/>
          <w:sz w:val="24"/>
          <w:szCs w:val="24"/>
          <w:lang w:val="en-US"/>
        </w:rPr>
        <w:t xml:space="preserve"> your policy for granting early payment discount. If such discount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13.2</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Quantity</w:t>
      </w:r>
      <w:proofErr w:type="gramEnd"/>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EDESQTD</w:t>
      </w:r>
      <w:proofErr w:type="gramEnd"/>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w:t>
      </w:r>
      <w:proofErr w:type="gramEnd"/>
      <w:r w:rsidRPr="00BB4922">
        <w:rPr>
          <w:rFonts w:cstheme="minorHAnsi"/>
          <w:sz w:val="24"/>
          <w:szCs w:val="24"/>
          <w:lang w:val="en-US"/>
        </w:rPr>
        <w:t xml:space="preserve">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xplain</w:t>
      </w:r>
      <w:proofErr w:type="gramEnd"/>
      <w:r w:rsidRPr="00BB4922">
        <w:rPr>
          <w:rFonts w:cstheme="minorHAnsi"/>
          <w:sz w:val="24"/>
          <w:szCs w:val="24"/>
          <w:lang w:val="en-US"/>
        </w:rPr>
        <w:t xml:space="preserve"> your policy for granting quantity discount, clarifying if such discount is granted in the form of credit, discount on future sales or merchandise. If such discount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3 until n)</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D8549C" w:rsidRPr="00BB4922">
        <w:rPr>
          <w:rFonts w:cstheme="minorHAnsi"/>
          <w:b/>
          <w:bCs/>
          <w:sz w:val="24"/>
          <w:szCs w:val="24"/>
          <w:lang w:val="en-US"/>
        </w:rPr>
        <w:t>Other</w:t>
      </w:r>
      <w:proofErr w:type="gramEnd"/>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EOUTDES</w:t>
      </w:r>
      <w:proofErr w:type="gramEnd"/>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other discounts granted to the customer, clarifying if such discounts have already been considered </w:t>
      </w:r>
      <w:proofErr w:type="gramStart"/>
      <w:r w:rsidRPr="00BB4922">
        <w:rPr>
          <w:rFonts w:cstheme="minorHAnsi"/>
          <w:sz w:val="24"/>
          <w:szCs w:val="24"/>
          <w:lang w:val="en-US"/>
        </w:rPr>
        <w:t>for determining</w:t>
      </w:r>
      <w:proofErr w:type="gramEnd"/>
      <w:r w:rsidRPr="00BB4922">
        <w:rPr>
          <w:rFonts w:cstheme="minorHAnsi"/>
          <w:sz w:val="24"/>
          <w:szCs w:val="24"/>
          <w:lang w:val="en-US"/>
        </w:rPr>
        <w:t xml:space="preserve">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ative</w:t>
      </w:r>
      <w:proofErr w:type="gramStart"/>
      <w:r w:rsidR="00CB2FD2" w:rsidRPr="00BB4922">
        <w:rPr>
          <w:rFonts w:cstheme="minorHAnsi"/>
          <w:sz w:val="24"/>
          <w:szCs w:val="24"/>
          <w:lang w:val="en-US"/>
        </w:rPr>
        <w:t xml:space="preser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w:t>
      </w:r>
      <w:proofErr w:type="gramEnd"/>
      <w:r w:rsidR="00CB2FD2" w:rsidRPr="00BB4922">
        <w:rPr>
          <w:rFonts w:cstheme="minorHAnsi"/>
          <w:sz w:val="24"/>
          <w:szCs w:val="24"/>
          <w:lang w:val="en-US"/>
        </w:rPr>
        <w:t xml:space="preserve">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 :</w:t>
      </w:r>
      <w:proofErr w:type="gramEnd"/>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each rebate granted to the customer, clarifying if such rebates have already been considered </w:t>
      </w:r>
      <w:proofErr w:type="gramStart"/>
      <w:r w:rsidRPr="00BB4922">
        <w:rPr>
          <w:rFonts w:cstheme="minorHAnsi"/>
          <w:sz w:val="24"/>
          <w:szCs w:val="24"/>
          <w:lang w:val="en-US"/>
        </w:rPr>
        <w:t>for determining</w:t>
      </w:r>
      <w:proofErr w:type="gramEnd"/>
      <w:r w:rsidRPr="00BB4922">
        <w:rPr>
          <w:rFonts w:cstheme="minorHAnsi"/>
          <w:sz w:val="24"/>
          <w:szCs w:val="24"/>
          <w:lang w:val="en-US"/>
        </w:rPr>
        <w:t xml:space="preserve">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xplain</w:t>
      </w:r>
      <w:proofErr w:type="gramEnd"/>
      <w:r w:rsidR="007A2D30" w:rsidRPr="00BB4922">
        <w:rPr>
          <w:rFonts w:cstheme="minorHAnsi"/>
          <w:sz w:val="24"/>
          <w:szCs w:val="24"/>
          <w:lang w:val="en-US"/>
        </w:rPr>
        <w:t xml:space="preserve">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FIELD NUMBER 15.0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Credit</w:t>
      </w:r>
      <w:proofErr w:type="gramEnd"/>
      <w:r w:rsidRPr="00BB4922">
        <w:rPr>
          <w:rFonts w:cstheme="minorHAnsi"/>
          <w:b/>
          <w:bCs/>
          <w:sz w:val="24"/>
          <w:szCs w:val="24"/>
          <w:lang w:val="en-US"/>
        </w:rPr>
        <w:t xml:space="preserve">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ECUSTFIN</w:t>
      </w:r>
      <w:proofErr w:type="gramEnd"/>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Description</w:t>
      </w:r>
      <w:proofErr w:type="gramStart"/>
      <w:r w:rsidRPr="00BB4922">
        <w:rPr>
          <w:rFonts w:asciiTheme="minorHAnsi" w:hAnsiTheme="minorHAnsi" w:cstheme="minorHAnsi"/>
          <w:sz w:val="24"/>
          <w:szCs w:val="24"/>
          <w:lang w:val="en-US"/>
        </w:rPr>
        <w:t xml:space="preserve">: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w:t>
      </w:r>
      <w:proofErr w:type="gramEnd"/>
      <w:r w:rsidR="008B38D1" w:rsidRPr="00BB4922">
        <w:rPr>
          <w:rFonts w:asciiTheme="minorHAnsi" w:hAnsiTheme="minorHAnsi" w:cstheme="minorHAnsi"/>
          <w:sz w:val="24"/>
          <w:szCs w:val="24"/>
          <w:lang w:val="en-US"/>
        </w:rPr>
        <w:t xml:space="preserve"> </w:t>
      </w:r>
      <w:proofErr w:type="gramStart"/>
      <w:r w:rsidR="008B38D1" w:rsidRPr="00BB4922">
        <w:rPr>
          <w:rFonts w:asciiTheme="minorHAnsi" w:hAnsiTheme="minorHAnsi" w:cstheme="minorHAnsi"/>
          <w:sz w:val="24"/>
          <w:szCs w:val="24"/>
          <w:lang w:val="en-US"/>
        </w:rPr>
        <w:t>the</w:t>
      </w:r>
      <w:proofErr w:type="gramEnd"/>
      <w:r w:rsidR="008B38D1" w:rsidRPr="00BB4922">
        <w:rPr>
          <w:rFonts w:asciiTheme="minorHAnsi" w:hAnsiTheme="minorHAnsi" w:cstheme="minorHAnsi"/>
          <w:sz w:val="24"/>
          <w:szCs w:val="24"/>
          <w:lang w:val="en-US"/>
        </w:rPr>
        <w:t xml:space="preserv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ERECJUR</w:t>
      </w:r>
      <w:proofErr w:type="gramEnd"/>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proofErr w:type="gramStart"/>
      <w:r w:rsidRPr="00BB4922">
        <w:rPr>
          <w:rFonts w:cstheme="minorHAnsi"/>
          <w:bCs/>
          <w:sz w:val="24"/>
          <w:szCs w:val="24"/>
          <w:lang w:val="en-US"/>
        </w:rPr>
        <w:t xml:space="preserve"> </w:t>
      </w:r>
      <w:r w:rsidRPr="00BB4922">
        <w:rPr>
          <w:rFonts w:cstheme="minorHAnsi"/>
          <w:bCs/>
          <w:sz w:val="24"/>
          <w:szCs w:val="24"/>
          <w:lang w:val="en-US"/>
        </w:rPr>
        <w:tab/>
        <w:t>Report</w:t>
      </w:r>
      <w:proofErr w:type="gramEnd"/>
      <w:r w:rsidRPr="00BB4922">
        <w:rPr>
          <w:rFonts w:cstheme="minorHAnsi"/>
          <w:bCs/>
          <w:sz w:val="24"/>
          <w:szCs w:val="24"/>
          <w:lang w:val="en-US"/>
        </w:rPr>
        <w:t xml:space="preserve">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proofErr w:type="gramStart"/>
      <w:r w:rsidRPr="00BB4922">
        <w:rPr>
          <w:rFonts w:cstheme="minorHAnsi"/>
          <w:bCs/>
          <w:sz w:val="24"/>
          <w:szCs w:val="24"/>
          <w:lang w:val="en-US"/>
        </w:rPr>
        <w:t>from</w:t>
      </w:r>
      <w:proofErr w:type="gramEnd"/>
      <w:r w:rsidRPr="00BB4922">
        <w:rPr>
          <w:rFonts w:cstheme="minorHAnsi"/>
          <w:bCs/>
          <w:sz w:val="24"/>
          <w:szCs w:val="24"/>
          <w:lang w:val="en-US"/>
        </w:rPr>
        <w:t xml:space="preserve">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005367C5" w:rsidRPr="00BB4922">
        <w:rPr>
          <w:rFonts w:cstheme="minorHAnsi"/>
          <w:bCs/>
          <w:sz w:val="24"/>
          <w:szCs w:val="24"/>
          <w:lang w:val="en-US"/>
        </w:rPr>
        <w:t>R</w:t>
      </w:r>
      <w:r w:rsidRPr="00BB4922">
        <w:rPr>
          <w:rFonts w:cstheme="minorHAnsi"/>
          <w:bCs/>
          <w:sz w:val="24"/>
          <w:szCs w:val="24"/>
          <w:lang w:val="en-US"/>
        </w:rPr>
        <w:t>eport</w:t>
      </w:r>
      <w:proofErr w:type="gramEnd"/>
      <w:r w:rsidRPr="00BB4922">
        <w:rPr>
          <w:rFonts w:cstheme="minorHAnsi"/>
          <w:bCs/>
          <w:sz w:val="24"/>
          <w:szCs w:val="24"/>
          <w:lang w:val="en-US"/>
        </w:rPr>
        <w:t xml:space="preserve">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005367C5" w:rsidRPr="00BB4922">
        <w:rPr>
          <w:rFonts w:cstheme="minorHAnsi"/>
          <w:bCs/>
          <w:sz w:val="24"/>
          <w:szCs w:val="24"/>
          <w:lang w:val="en-US"/>
        </w:rPr>
        <w:t>R</w:t>
      </w:r>
      <w:r w:rsidRPr="00BB4922">
        <w:rPr>
          <w:rFonts w:cstheme="minorHAnsi"/>
          <w:bCs/>
          <w:sz w:val="24"/>
          <w:szCs w:val="24"/>
          <w:lang w:val="en-US"/>
        </w:rPr>
        <w:t>eport</w:t>
      </w:r>
      <w:proofErr w:type="gramEnd"/>
      <w:r w:rsidRPr="00BB4922">
        <w:rPr>
          <w:rFonts w:cstheme="minorHAnsi"/>
          <w:bCs/>
          <w:sz w:val="24"/>
          <w:szCs w:val="24"/>
          <w:lang w:val="en-US"/>
        </w:rPr>
        <w:t xml:space="preserve">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terms of payment </w:t>
      </w:r>
      <w:proofErr w:type="gramStart"/>
      <w:r w:rsidRPr="00BB4922">
        <w:rPr>
          <w:rFonts w:cstheme="minorHAnsi"/>
          <w:bCs/>
          <w:sz w:val="24"/>
          <w:szCs w:val="24"/>
          <w:lang w:val="en-US"/>
        </w:rPr>
        <w:t>granted</w:t>
      </w:r>
      <w:proofErr w:type="gramEnd"/>
      <w:r w:rsidRPr="00BB4922">
        <w:rPr>
          <w:rFonts w:cstheme="minorHAnsi"/>
          <w:bCs/>
          <w:sz w:val="24"/>
          <w:szCs w:val="24"/>
          <w:lang w:val="en-US"/>
        </w:rPr>
        <w:t xml:space="preserve">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CE6BA1"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w:t>
      </w:r>
      <w:proofErr w:type="gramEnd"/>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 xml:space="preserve">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w:t>
      </w:r>
      <w:proofErr w:type="gramStart"/>
      <w:r w:rsidRPr="00BB4922">
        <w:rPr>
          <w:rFonts w:cstheme="minorHAnsi"/>
          <w:sz w:val="24"/>
          <w:szCs w:val="24"/>
          <w:lang w:val="en-US"/>
        </w:rPr>
        <w:t>used</w:t>
      </w:r>
      <w:proofErr w:type="gramEnd"/>
      <w:r w:rsidRPr="00BB4922">
        <w:rPr>
          <w:rFonts w:cstheme="minorHAnsi"/>
          <w:sz w:val="24"/>
          <w:szCs w:val="24"/>
          <w:lang w:val="en-US"/>
        </w:rPr>
        <w:t xml:space="preserve">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w:t>
      </w:r>
      <w:proofErr w:type="gramStart"/>
      <w:r w:rsidRPr="00BB4922">
        <w:rPr>
          <w:rFonts w:cstheme="minorHAnsi"/>
          <w:sz w:val="24"/>
          <w:szCs w:val="24"/>
          <w:lang w:val="en-US"/>
        </w:rPr>
        <w:t>used</w:t>
      </w:r>
      <w:proofErr w:type="gramEnd"/>
      <w:r w:rsidRPr="00BB4922">
        <w:rPr>
          <w:rFonts w:cstheme="minorHAnsi"/>
          <w:sz w:val="24"/>
          <w:szCs w:val="24"/>
          <w:lang w:val="en-US"/>
        </w:rPr>
        <w:t xml:space="preserve">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ESEGINT</w:t>
      </w:r>
      <w:proofErr w:type="gramEnd"/>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EMCARCORR</w:t>
      </w:r>
      <w:proofErr w:type="gramEnd"/>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EFRETINTL</w:t>
      </w:r>
      <w:proofErr w:type="gramEnd"/>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ESEGINTL</w:t>
      </w:r>
      <w:proofErr w:type="gramEnd"/>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EFRETINTPOAR</w:t>
      </w:r>
      <w:proofErr w:type="gramEnd"/>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any freight expense incurred on shipments from the port in Brazil to the affiliated reseller’s warehouse or other intermediate location.  If the sale is </w:t>
      </w:r>
      <w:proofErr w:type="gramStart"/>
      <w:r w:rsidRPr="00BB4922">
        <w:rPr>
          <w:rFonts w:cstheme="minorHAnsi"/>
          <w:sz w:val="24"/>
          <w:szCs w:val="24"/>
          <w:lang w:val="en-US"/>
        </w:rPr>
        <w:t>direct</w:t>
      </w:r>
      <w:proofErr w:type="gramEnd"/>
      <w:r w:rsidRPr="00BB4922">
        <w:rPr>
          <w:rFonts w:cstheme="minorHAnsi"/>
          <w:sz w:val="24"/>
          <w:szCs w:val="24"/>
          <w:lang w:val="en-US"/>
        </w:rPr>
        <w:t xml:space="preserve">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EFRETINTCLI</w:t>
      </w:r>
      <w:proofErr w:type="gramEnd"/>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EIIBRA</w:t>
      </w:r>
      <w:proofErr w:type="gramEnd"/>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EREMBIMP</w:t>
      </w:r>
      <w:proofErr w:type="gramEnd"/>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commissions paid to selling agents, affiliated or not</w:t>
      </w:r>
      <w:proofErr w:type="gramStart"/>
      <w:r w:rsidRPr="00BB4922">
        <w:rPr>
          <w:rFonts w:cstheme="minorHAnsi"/>
          <w:sz w:val="24"/>
          <w:szCs w:val="24"/>
          <w:lang w:val="en-US"/>
        </w:rPr>
        <w:t>.</w:t>
      </w:r>
      <w:proofErr w:type="gramEnd"/>
      <w:r w:rsidRPr="00BB4922">
        <w:rPr>
          <w:rFonts w:cstheme="minorHAnsi"/>
          <w:sz w:val="24"/>
          <w:szCs w:val="24"/>
          <w:lang w:val="en-US"/>
        </w:rPr>
        <w:t xml:space="preserve">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w:t>
      </w:r>
      <w:proofErr w:type="gramStart"/>
      <w:r w:rsidRPr="00BB4922">
        <w:rPr>
          <w:rFonts w:cstheme="minorHAnsi"/>
          <w:sz w:val="24"/>
          <w:szCs w:val="24"/>
          <w:lang w:val="en-US"/>
        </w:rPr>
        <w:t>submit</w:t>
      </w:r>
      <w:proofErr w:type="gramEnd"/>
      <w:r w:rsidRPr="00BB4922">
        <w:rPr>
          <w:rFonts w:cstheme="minorHAnsi"/>
          <w:sz w:val="24"/>
          <w:szCs w:val="24"/>
          <w:lang w:val="en-US"/>
        </w:rPr>
        <w:t xml:space="preserve">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w:t>
      </w:r>
      <w:proofErr w:type="gramStart"/>
      <w:r w:rsidRPr="00BB4922">
        <w:rPr>
          <w:rFonts w:cstheme="minorHAnsi"/>
          <w:sz w:val="24"/>
          <w:szCs w:val="24"/>
          <w:lang w:val="en-US"/>
        </w:rPr>
        <w:t>separately</w:t>
      </w:r>
      <w:proofErr w:type="gramEnd"/>
      <w:r w:rsidRPr="00BB4922">
        <w:rPr>
          <w:rFonts w:cstheme="minorHAnsi"/>
          <w:sz w:val="24"/>
          <w:szCs w:val="24"/>
          <w:lang w:val="en-US"/>
        </w:rPr>
        <w:t xml:space="preserve"> advertising programs directed at your customers and advertising programs directed at your customer’s </w:t>
      </w:r>
      <w:proofErr w:type="gramStart"/>
      <w:r w:rsidRPr="00BB4922">
        <w:rPr>
          <w:rFonts w:cstheme="minorHAnsi"/>
          <w:sz w:val="24"/>
          <w:szCs w:val="24"/>
          <w:lang w:val="en-US"/>
        </w:rPr>
        <w:t>customer</w:t>
      </w:r>
      <w:proofErr w:type="gramEnd"/>
      <w:r w:rsidRPr="00BB4922">
        <w:rPr>
          <w:rFonts w:cstheme="minorHAnsi"/>
          <w:sz w:val="24"/>
          <w:szCs w:val="24"/>
          <w:lang w:val="en-US"/>
        </w:rPr>
        <w:t xml:space="preserve">.  Provide separate lists of the expenses incurred for each and provide worksheets demonstrating the allocation of the advertising to </w:t>
      </w:r>
      <w:proofErr w:type="gramStart"/>
      <w:r w:rsidRPr="00BB4922">
        <w:rPr>
          <w:rFonts w:cstheme="minorHAnsi"/>
          <w:sz w:val="24"/>
          <w:szCs w:val="24"/>
          <w:lang w:val="en-US"/>
        </w:rPr>
        <w:t>your customer’s</w:t>
      </w:r>
      <w:proofErr w:type="gramEnd"/>
      <w:r w:rsidRPr="00BB4922">
        <w:rPr>
          <w:rFonts w:cstheme="minorHAnsi"/>
          <w:sz w:val="24"/>
          <w:szCs w:val="24"/>
          <w:lang w:val="en-US"/>
        </w:rPr>
        <w:t xml:space="preserve">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technical services </w:t>
      </w:r>
      <w:proofErr w:type="gramStart"/>
      <w:r w:rsidRPr="00BB4922">
        <w:rPr>
          <w:rFonts w:cstheme="minorHAnsi"/>
          <w:sz w:val="24"/>
          <w:szCs w:val="24"/>
          <w:lang w:val="en-US"/>
        </w:rPr>
        <w:t>provided,</w:t>
      </w:r>
      <w:proofErr w:type="gramEnd"/>
      <w:r w:rsidRPr="00BB4922">
        <w:rPr>
          <w:rFonts w:cstheme="minorHAnsi"/>
          <w:sz w:val="24"/>
          <w:szCs w:val="24"/>
          <w:lang w:val="en-US"/>
        </w:rPr>
        <w:t xml:space="preserve">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w:t>
      </w:r>
      <w:proofErr w:type="gramStart"/>
      <w:r w:rsidR="00A24301" w:rsidRPr="00BB4922">
        <w:rPr>
          <w:rFonts w:cstheme="minorHAnsi"/>
          <w:b/>
          <w:sz w:val="24"/>
          <w:szCs w:val="24"/>
          <w:lang w:val="en-US"/>
        </w:rPr>
        <w:t>4</w:t>
      </w:r>
      <w:r w:rsidR="00E6741D" w:rsidRPr="00BB4922">
        <w:rPr>
          <w:rFonts w:cstheme="minorHAnsi"/>
          <w:b/>
          <w:sz w:val="24"/>
          <w:szCs w:val="24"/>
          <w:lang w:val="en-US"/>
        </w:rPr>
        <w:t>0</w:t>
      </w:r>
      <w:r w:rsidR="00A24301" w:rsidRPr="00BB4922">
        <w:rPr>
          <w:rFonts w:cstheme="minorHAnsi"/>
          <w:b/>
          <w:sz w:val="24"/>
          <w:szCs w:val="24"/>
          <w:lang w:val="en-US"/>
        </w:rPr>
        <w:t>.(</w:t>
      </w:r>
      <w:proofErr w:type="gramEnd"/>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w:t>
      </w:r>
      <w:proofErr w:type="gramStart"/>
      <w:r w:rsidRPr="00BB4922">
        <w:rPr>
          <w:rFonts w:cstheme="minorHAnsi"/>
          <w:sz w:val="24"/>
          <w:szCs w:val="24"/>
          <w:lang w:val="en-US"/>
        </w:rPr>
        <w:t>create</w:t>
      </w:r>
      <w:proofErr w:type="gramEnd"/>
      <w:r w:rsidRPr="00BB4922">
        <w:rPr>
          <w:rFonts w:cstheme="minorHAnsi"/>
          <w:sz w:val="24"/>
          <w:szCs w:val="24"/>
          <w:lang w:val="en-US"/>
        </w:rPr>
        <w:t xml:space="preserv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w:t>
      </w:r>
      <w:proofErr w:type="gramStart"/>
      <w:r w:rsidRPr="00BB4922">
        <w:rPr>
          <w:rFonts w:cstheme="minorHAnsi"/>
          <w:b/>
          <w:sz w:val="24"/>
          <w:szCs w:val="24"/>
          <w:lang w:val="en-US"/>
        </w:rPr>
        <w:t xml:space="preserve">Brazil </w:t>
      </w:r>
      <w:r w:rsidR="00DF5298" w:rsidRPr="00BB4922">
        <w:rPr>
          <w:rFonts w:cstheme="minorHAnsi"/>
          <w:b/>
          <w:bCs/>
          <w:sz w:val="24"/>
          <w:szCs w:val="24"/>
          <w:lang w:val="en-US"/>
        </w:rPr>
        <w:t xml:space="preserve"> (</w:t>
      </w:r>
      <w:proofErr w:type="gramEnd"/>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EDESPEST</w:t>
      </w:r>
      <w:proofErr w:type="gramEnd"/>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EDESPESTBRA</w:t>
      </w:r>
      <w:proofErr w:type="gramEnd"/>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ECUSTEMB</w:t>
      </w:r>
      <w:proofErr w:type="gramEnd"/>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ECUSTREMBRA</w:t>
      </w:r>
      <w:proofErr w:type="gramEnd"/>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r>
      <w:proofErr w:type="gramStart"/>
      <w:r w:rsidR="00C1395A" w:rsidRPr="00BB4922">
        <w:rPr>
          <w:rFonts w:cstheme="minorHAnsi"/>
          <w:sz w:val="24"/>
          <w:szCs w:val="24"/>
          <w:lang w:val="en-US"/>
        </w:rPr>
        <w:t>Report</w:t>
      </w:r>
      <w:proofErr w:type="gramEnd"/>
      <w:r w:rsidR="00C1395A" w:rsidRPr="00BB4922">
        <w:rPr>
          <w:rFonts w:cstheme="minorHAnsi"/>
          <w:sz w:val="24"/>
          <w:szCs w:val="24"/>
          <w:lang w:val="en-US"/>
        </w:rPr>
        <w:t xml:space="preserve">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customer’s place of delivery</w:t>
      </w:r>
    </w:p>
    <w:p w14:paraId="0614BF2F" w14:textId="77777777" w:rsidR="00B54E60" w:rsidRPr="00BB4922" w:rsidRDefault="00B54E60" w:rsidP="00B54E60">
      <w:pPr>
        <w:rPr>
          <w:rFonts w:cstheme="minorHAnsi"/>
          <w:sz w:val="24"/>
          <w:szCs w:val="24"/>
          <w:lang w:val="en-US"/>
        </w:rPr>
      </w:pPr>
    </w:p>
    <w:p w14:paraId="64F72093" w14:textId="7A3E4FFA" w:rsidR="00B54E60" w:rsidRPr="00BB4922" w:rsidRDefault="00B54E60" w:rsidP="00B54E60">
      <w:pPr>
        <w:rPr>
          <w:rFonts w:cstheme="minorHAnsi"/>
          <w:sz w:val="24"/>
          <w:szCs w:val="24"/>
          <w:lang w:val="en-US"/>
        </w:rPr>
      </w:pPr>
    </w:p>
    <w:p w14:paraId="77A99193" w14:textId="38F3B435" w:rsidR="00AD707F" w:rsidRPr="00BB4922" w:rsidRDefault="00AD707F" w:rsidP="008E66D5">
      <w:pPr>
        <w:pBdr>
          <w:top w:val="single" w:sz="4" w:space="1" w:color="auto"/>
          <w:left w:val="single" w:sz="4" w:space="4" w:color="auto"/>
          <w:bottom w:val="single" w:sz="4" w:space="1" w:color="auto"/>
          <w:right w:val="single" w:sz="4" w:space="4" w:color="auto"/>
        </w:pBdr>
        <w:rPr>
          <w:rFonts w:cstheme="minorHAnsi"/>
          <w:sz w:val="24"/>
          <w:szCs w:val="24"/>
          <w:lang w:val="en-US"/>
        </w:rPr>
      </w:pPr>
      <w:r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8E66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8E66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8E66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8E66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proofErr w:type="gramStart"/>
      <w:r w:rsidRPr="00BB4922">
        <w:rPr>
          <w:rFonts w:asciiTheme="minorHAnsi" w:hAnsiTheme="minorHAnsi" w:cstheme="minorHAnsi"/>
          <w:b w:val="0"/>
          <w:szCs w:val="24"/>
          <w:lang w:val="en-US"/>
        </w:rPr>
        <w:t xml:space="preserve">) </w:t>
      </w:r>
      <w:r w:rsidRPr="00BB4922">
        <w:rPr>
          <w:rFonts w:asciiTheme="minorHAnsi" w:hAnsiTheme="minorHAnsi" w:cstheme="minorHAnsi"/>
          <w:b w:val="0"/>
          <w:szCs w:val="24"/>
          <w:lang w:val="en-US"/>
        </w:rPr>
        <w:tab/>
        <w:t>Exports</w:t>
      </w:r>
      <w:proofErr w:type="gramEnd"/>
      <w:r w:rsidRPr="00BB4922">
        <w:rPr>
          <w:rFonts w:asciiTheme="minorHAnsi" w:hAnsiTheme="minorHAnsi" w:cstheme="minorHAnsi"/>
          <w:b w:val="0"/>
          <w:szCs w:val="24"/>
          <w:lang w:val="en-US"/>
        </w:rPr>
        <w:t xml:space="preserve">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 xml:space="preserve">Legal </w:t>
      </w:r>
      <w:proofErr w:type="gramStart"/>
      <w:r w:rsidRPr="00BB4922">
        <w:rPr>
          <w:rFonts w:cstheme="minorHAnsi"/>
          <w:sz w:val="24"/>
          <w:szCs w:val="24"/>
          <w:lang w:val="en-US"/>
        </w:rPr>
        <w:t>representative’s  legible</w:t>
      </w:r>
      <w:proofErr w:type="gramEnd"/>
      <w:r w:rsidRPr="00BB4922">
        <w:rPr>
          <w:rFonts w:cstheme="minorHAnsi"/>
          <w:sz w:val="24"/>
          <w:szCs w:val="24"/>
          <w:lang w:val="en-US"/>
        </w:rPr>
        <w:t xml:space="preserv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1"/>
      <w:headerReference w:type="default" r:id="rId12"/>
      <w:footerReference w:type="even" r:id="rId13"/>
      <w:footerReference w:type="default" r:id="rId14"/>
      <w:headerReference w:type="first" r:id="rId15"/>
      <w:footerReference w:type="first" r:id="rId16"/>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ED8CE" w14:textId="77777777" w:rsidR="00191004" w:rsidRDefault="00191004">
      <w:pPr>
        <w:spacing w:after="0" w:line="240" w:lineRule="auto"/>
      </w:pPr>
      <w:r>
        <w:separator/>
      </w:r>
    </w:p>
  </w:endnote>
  <w:endnote w:type="continuationSeparator" w:id="0">
    <w:p w14:paraId="40EFEC14" w14:textId="77777777" w:rsidR="00191004" w:rsidRDefault="00191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49786" w14:textId="77777777" w:rsidR="00191004" w:rsidRDefault="00191004">
      <w:pPr>
        <w:spacing w:after="0" w:line="240" w:lineRule="auto"/>
      </w:pPr>
      <w:r>
        <w:separator/>
      </w:r>
    </w:p>
  </w:footnote>
  <w:footnote w:type="continuationSeparator" w:id="0">
    <w:p w14:paraId="63B4EA3B" w14:textId="77777777" w:rsidR="00191004" w:rsidRDefault="00191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3DD4FE3"/>
    <w:multiLevelType w:val="hybridMultilevel"/>
    <w:tmpl w:val="F9F259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6"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8"/>
  </w:num>
  <w:num w:numId="2" w16cid:durableId="1257597672">
    <w:abstractNumId w:val="7"/>
  </w:num>
  <w:num w:numId="3" w16cid:durableId="32191264">
    <w:abstractNumId w:val="6"/>
  </w:num>
  <w:num w:numId="4" w16cid:durableId="771779543">
    <w:abstractNumId w:val="0"/>
  </w:num>
  <w:num w:numId="5" w16cid:durableId="536042824">
    <w:abstractNumId w:val="10"/>
  </w:num>
  <w:num w:numId="6" w16cid:durableId="311447612">
    <w:abstractNumId w:val="3"/>
  </w:num>
  <w:num w:numId="7" w16cid:durableId="1380132509">
    <w:abstractNumId w:val="9"/>
  </w:num>
  <w:num w:numId="8" w16cid:durableId="1330329556">
    <w:abstractNumId w:val="1"/>
  </w:num>
  <w:num w:numId="9" w16cid:durableId="2122332506">
    <w:abstractNumId w:val="2"/>
  </w:num>
  <w:num w:numId="10" w16cid:durableId="538860656">
    <w:abstractNumId w:val="5"/>
    <w:lvlOverride w:ilvl="0"/>
    <w:lvlOverride w:ilvl="1">
      <w:startOverride w:val="1"/>
    </w:lvlOverride>
    <w:lvlOverride w:ilvl="2"/>
    <w:lvlOverride w:ilvl="3"/>
    <w:lvlOverride w:ilvl="4"/>
    <w:lvlOverride w:ilvl="5"/>
    <w:lvlOverride w:ilvl="6"/>
    <w:lvlOverride w:ilvl="7"/>
    <w:lvlOverride w:ilvl="8"/>
  </w:num>
  <w:num w:numId="11" w16cid:durableId="189488872">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Zahra Faheina Gadelha">
    <w15:presenceInfo w15:providerId="AD" w15:userId="S::zahra.gadelha@mdic.gov.br::72e2c0b9-f451-4dcf-8b15-74b1815f54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ED"/>
    <w:rsid w:val="000D414E"/>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2AA"/>
    <w:rsid w:val="00153718"/>
    <w:rsid w:val="00155798"/>
    <w:rsid w:val="001672D7"/>
    <w:rsid w:val="00170B3B"/>
    <w:rsid w:val="001726E4"/>
    <w:rsid w:val="00177B42"/>
    <w:rsid w:val="00186EED"/>
    <w:rsid w:val="00191004"/>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068D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5465"/>
    <w:rsid w:val="002874F6"/>
    <w:rsid w:val="0029413E"/>
    <w:rsid w:val="002A0588"/>
    <w:rsid w:val="002A46F9"/>
    <w:rsid w:val="002B1F14"/>
    <w:rsid w:val="002B6CCB"/>
    <w:rsid w:val="002C30B4"/>
    <w:rsid w:val="002D14EC"/>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3CA5"/>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55037"/>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D7687"/>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172D"/>
    <w:rsid w:val="005A2D54"/>
    <w:rsid w:val="005B2C90"/>
    <w:rsid w:val="005B4381"/>
    <w:rsid w:val="005C227C"/>
    <w:rsid w:val="005C2E81"/>
    <w:rsid w:val="005C68D5"/>
    <w:rsid w:val="005D189A"/>
    <w:rsid w:val="005D383B"/>
    <w:rsid w:val="005D4E7B"/>
    <w:rsid w:val="005D621E"/>
    <w:rsid w:val="005D68FA"/>
    <w:rsid w:val="005D74D4"/>
    <w:rsid w:val="005E3866"/>
    <w:rsid w:val="005E5820"/>
    <w:rsid w:val="00601833"/>
    <w:rsid w:val="00601BDD"/>
    <w:rsid w:val="00607022"/>
    <w:rsid w:val="006073D3"/>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56AE1"/>
    <w:rsid w:val="0067026F"/>
    <w:rsid w:val="00674DEA"/>
    <w:rsid w:val="00675D0A"/>
    <w:rsid w:val="00686BB7"/>
    <w:rsid w:val="00686CB2"/>
    <w:rsid w:val="0069155D"/>
    <w:rsid w:val="0069167F"/>
    <w:rsid w:val="00691A8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3B38"/>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B65"/>
    <w:rsid w:val="00823E85"/>
    <w:rsid w:val="00826C82"/>
    <w:rsid w:val="0082752F"/>
    <w:rsid w:val="00832020"/>
    <w:rsid w:val="00836DAA"/>
    <w:rsid w:val="0084120E"/>
    <w:rsid w:val="008433E9"/>
    <w:rsid w:val="0084589C"/>
    <w:rsid w:val="00847B63"/>
    <w:rsid w:val="008500B8"/>
    <w:rsid w:val="00854030"/>
    <w:rsid w:val="00862632"/>
    <w:rsid w:val="0086313A"/>
    <w:rsid w:val="0086334B"/>
    <w:rsid w:val="00863F3D"/>
    <w:rsid w:val="00864CB2"/>
    <w:rsid w:val="00864CE9"/>
    <w:rsid w:val="008656E4"/>
    <w:rsid w:val="00880C8F"/>
    <w:rsid w:val="00882A6B"/>
    <w:rsid w:val="00884230"/>
    <w:rsid w:val="00887509"/>
    <w:rsid w:val="008949AD"/>
    <w:rsid w:val="008A44D2"/>
    <w:rsid w:val="008A57BF"/>
    <w:rsid w:val="008A6DA8"/>
    <w:rsid w:val="008B125B"/>
    <w:rsid w:val="008B38D1"/>
    <w:rsid w:val="008B7B22"/>
    <w:rsid w:val="008C3525"/>
    <w:rsid w:val="008C3BCE"/>
    <w:rsid w:val="008C5234"/>
    <w:rsid w:val="008D0AB0"/>
    <w:rsid w:val="008D2CE0"/>
    <w:rsid w:val="008D46B2"/>
    <w:rsid w:val="008E574C"/>
    <w:rsid w:val="008E66D5"/>
    <w:rsid w:val="008F0B8E"/>
    <w:rsid w:val="008F1010"/>
    <w:rsid w:val="008F1A43"/>
    <w:rsid w:val="008F6E1D"/>
    <w:rsid w:val="00900EE2"/>
    <w:rsid w:val="00903728"/>
    <w:rsid w:val="00903BDE"/>
    <w:rsid w:val="00907F8A"/>
    <w:rsid w:val="00911867"/>
    <w:rsid w:val="00912FD3"/>
    <w:rsid w:val="00917A09"/>
    <w:rsid w:val="00920AD4"/>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0636"/>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19C6"/>
    <w:rsid w:val="00A428AD"/>
    <w:rsid w:val="00A459F4"/>
    <w:rsid w:val="00A5339D"/>
    <w:rsid w:val="00A535FB"/>
    <w:rsid w:val="00A63308"/>
    <w:rsid w:val="00A7335D"/>
    <w:rsid w:val="00A74E22"/>
    <w:rsid w:val="00A8101A"/>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07EC6"/>
    <w:rsid w:val="00B10A3A"/>
    <w:rsid w:val="00B1164B"/>
    <w:rsid w:val="00B1196A"/>
    <w:rsid w:val="00B13969"/>
    <w:rsid w:val="00B227C4"/>
    <w:rsid w:val="00B247C2"/>
    <w:rsid w:val="00B24A1A"/>
    <w:rsid w:val="00B32AC7"/>
    <w:rsid w:val="00B3764E"/>
    <w:rsid w:val="00B41E30"/>
    <w:rsid w:val="00B423AF"/>
    <w:rsid w:val="00B4262A"/>
    <w:rsid w:val="00B4391F"/>
    <w:rsid w:val="00B45ED8"/>
    <w:rsid w:val="00B46869"/>
    <w:rsid w:val="00B47493"/>
    <w:rsid w:val="00B47A6A"/>
    <w:rsid w:val="00B50E7E"/>
    <w:rsid w:val="00B54E60"/>
    <w:rsid w:val="00B630E9"/>
    <w:rsid w:val="00B7759B"/>
    <w:rsid w:val="00B80F81"/>
    <w:rsid w:val="00B84EF1"/>
    <w:rsid w:val="00B86777"/>
    <w:rsid w:val="00B870AD"/>
    <w:rsid w:val="00B90C78"/>
    <w:rsid w:val="00B9316B"/>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27DEF"/>
    <w:rsid w:val="00C309DE"/>
    <w:rsid w:val="00C34214"/>
    <w:rsid w:val="00C40E24"/>
    <w:rsid w:val="00C43601"/>
    <w:rsid w:val="00C44266"/>
    <w:rsid w:val="00C459AB"/>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BA1"/>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538D4"/>
    <w:rsid w:val="00D61BB1"/>
    <w:rsid w:val="00D61F6D"/>
    <w:rsid w:val="00D75574"/>
    <w:rsid w:val="00D765D0"/>
    <w:rsid w:val="00D766D5"/>
    <w:rsid w:val="00D80555"/>
    <w:rsid w:val="00D84553"/>
    <w:rsid w:val="00D8549C"/>
    <w:rsid w:val="00D87492"/>
    <w:rsid w:val="00D90670"/>
    <w:rsid w:val="00D95F46"/>
    <w:rsid w:val="00DA70CC"/>
    <w:rsid w:val="00DB1035"/>
    <w:rsid w:val="00DB2734"/>
    <w:rsid w:val="00DB76D9"/>
    <w:rsid w:val="00DC2020"/>
    <w:rsid w:val="00DD05AA"/>
    <w:rsid w:val="00DD2001"/>
    <w:rsid w:val="00DE1635"/>
    <w:rsid w:val="00DF4B0A"/>
    <w:rsid w:val="00DF4D93"/>
    <w:rsid w:val="00DF5298"/>
    <w:rsid w:val="00DF5729"/>
    <w:rsid w:val="00E023C2"/>
    <w:rsid w:val="00E1126E"/>
    <w:rsid w:val="00E1151F"/>
    <w:rsid w:val="00E144C9"/>
    <w:rsid w:val="00E14828"/>
    <w:rsid w:val="00E211CF"/>
    <w:rsid w:val="00E22825"/>
    <w:rsid w:val="00E42F8E"/>
    <w:rsid w:val="00E43746"/>
    <w:rsid w:val="00E446CC"/>
    <w:rsid w:val="00E53F31"/>
    <w:rsid w:val="00E63619"/>
    <w:rsid w:val="00E6609C"/>
    <w:rsid w:val="00E6741D"/>
    <w:rsid w:val="00E71185"/>
    <w:rsid w:val="00E71F4B"/>
    <w:rsid w:val="00E72607"/>
    <w:rsid w:val="00E74041"/>
    <w:rsid w:val="00E800FD"/>
    <w:rsid w:val="00E809BE"/>
    <w:rsid w:val="00E80E5C"/>
    <w:rsid w:val="00E87D1D"/>
    <w:rsid w:val="00E90ABD"/>
    <w:rsid w:val="00E91518"/>
    <w:rsid w:val="00E93D36"/>
    <w:rsid w:val="00E95911"/>
    <w:rsid w:val="00E95E0E"/>
    <w:rsid w:val="00EA08B7"/>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1C47"/>
    <w:rsid w:val="00F62930"/>
    <w:rsid w:val="00F66541"/>
    <w:rsid w:val="00F66671"/>
    <w:rsid w:val="00F66B65"/>
    <w:rsid w:val="00F70E94"/>
    <w:rsid w:val="00F73895"/>
    <w:rsid w:val="00F75488"/>
    <w:rsid w:val="00F75CF0"/>
    <w:rsid w:val="00F81B23"/>
    <w:rsid w:val="00F8223F"/>
    <w:rsid w:val="00F851FB"/>
    <w:rsid w:val="00F858D9"/>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B870AD"/>
    <w:rPr>
      <w:color w:val="605E5C"/>
      <w:shd w:val="clear" w:color="auto" w:fill="E1DFDD"/>
    </w:rPr>
  </w:style>
  <w:style w:type="table" w:customStyle="1" w:styleId="TableGrid">
    <w:name w:val="TableGrid"/>
    <w:rsid w:val="00C459AB"/>
    <w:pPr>
      <w:spacing w:after="0" w:line="240" w:lineRule="auto"/>
    </w:pPr>
    <w:rPr>
      <w:rFonts w:eastAsiaTheme="minorEastAsia"/>
      <w:kern w:val="2"/>
      <w:sz w:val="24"/>
      <w:szCs w:val="24"/>
      <w:lang w:eastAsia="pt-B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8afb493841444f334c2a904a99845a60">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c3cbe2ad2db751c2b81929f55331f260"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61198-DDEB-4D4D-8B5F-C85D2B88B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4FCE80-326C-4F95-A7B1-1C858109C48D}">
  <ds:schemaRefs>
    <ds:schemaRef ds:uri="http://schemas.microsoft.com/sharepoint/v3/contenttype/forms"/>
  </ds:schemaRefs>
</ds:datastoreItem>
</file>

<file path=customXml/itemProps3.xml><?xml version="1.0" encoding="utf-8"?>
<ds:datastoreItem xmlns:ds="http://schemas.openxmlformats.org/officeDocument/2006/customXml" ds:itemID="{2B7B1BA6-21FA-4AA4-8972-AEE2507136D3}">
  <ds:schemaRefs>
    <ds:schemaRef ds:uri="http://schemas.microsoft.com/office/2006/metadata/properties"/>
    <ds:schemaRef ds:uri="http://schemas.microsoft.com/office/infopath/2007/PartnerControls"/>
    <ds:schemaRef ds:uri="6ade6551-29d1-4f87-9430-cb44f82e3359"/>
    <ds:schemaRef ds:uri="920f825e-d284-4e86-ae9b-448c8e7a12c8"/>
  </ds:schemaRefs>
</ds:datastoreItem>
</file>

<file path=customXml/itemProps4.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59</Pages>
  <Words>16825</Words>
  <Characters>91869</Characters>
  <Application>Microsoft Office Word</Application>
  <DocSecurity>0</DocSecurity>
  <Lines>2417</Lines>
  <Paragraphs>1309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Wander de Castro Silva</cp:lastModifiedBy>
  <cp:revision>86</cp:revision>
  <dcterms:created xsi:type="dcterms:W3CDTF">2015-12-17T13:15:00Z</dcterms:created>
  <dcterms:modified xsi:type="dcterms:W3CDTF">2025-11-18T16:17:00Z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ies>
</file>